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ՀԱՅՏԱՐԱՐՈՒԹՅՈՒՆ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ԳՆԱՆՇՄԱՆ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ՀԱՐՑՄԱՆ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ՄԱՍԻՆ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Հայտարարության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տեքստը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հաստատված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գնահատող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հանձնաժողովի</w:t>
      </w:r>
    </w:p>
    <w:p w:rsidR="00532D6C" w:rsidRPr="00C64296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sz w:val="20"/>
          <w:szCs w:val="20"/>
          <w:lang w:val="af-ZA"/>
        </w:rPr>
      </w:pPr>
      <w:bookmarkStart w:id="0" w:name="_GoBack"/>
      <w:r w:rsidRPr="00C64296">
        <w:rPr>
          <w:rFonts w:ascii="GHEA Grapalat" w:eastAsia="Times New Roman" w:hAnsi="GHEA Grapalat" w:cs="Arial"/>
          <w:sz w:val="20"/>
          <w:szCs w:val="20"/>
          <w:lang w:val="af-ZA"/>
        </w:rPr>
        <w:t>202</w:t>
      </w:r>
      <w:r w:rsidR="004C0DFD" w:rsidRPr="00C64296">
        <w:rPr>
          <w:rFonts w:ascii="GHEA Grapalat" w:eastAsia="Times New Roman" w:hAnsi="GHEA Grapalat" w:cs="Arial"/>
          <w:sz w:val="20"/>
          <w:szCs w:val="20"/>
          <w:lang w:val="af-ZA"/>
        </w:rPr>
        <w:t>4</w:t>
      </w:r>
      <w:r w:rsidRPr="00C64296">
        <w:rPr>
          <w:rFonts w:ascii="GHEA Grapalat" w:eastAsia="Times New Roman" w:hAnsi="GHEA Grapalat" w:cs="Arial"/>
          <w:sz w:val="20"/>
          <w:szCs w:val="20"/>
          <w:lang w:val="af-ZA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թվականի</w:t>
      </w:r>
      <w:r w:rsidRPr="00C64296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="004C0DFD" w:rsidRPr="00C64296">
        <w:rPr>
          <w:rFonts w:ascii="GHEA Grapalat" w:eastAsia="Times New Roman" w:hAnsi="GHEA Grapalat" w:cs="Arial"/>
          <w:sz w:val="20"/>
          <w:szCs w:val="20"/>
          <w:lang w:val="af-ZA"/>
        </w:rPr>
        <w:t>դեկտեմբերի 06</w:t>
      </w:r>
      <w:r w:rsidRPr="00C64296">
        <w:rPr>
          <w:rFonts w:ascii="GHEA Grapalat" w:eastAsia="Times New Roman" w:hAnsi="GHEA Grapalat" w:cs="Arial"/>
          <w:sz w:val="20"/>
          <w:szCs w:val="20"/>
          <w:lang w:val="af-ZA"/>
        </w:rPr>
        <w:t>-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ի</w:t>
      </w:r>
      <w:r w:rsidRPr="00C64296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թիվ</w:t>
      </w:r>
      <w:r w:rsidRPr="00C64296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="00106D44" w:rsidRPr="00C64296">
        <w:rPr>
          <w:rFonts w:ascii="GHEA Grapalat" w:eastAsia="Times New Roman" w:hAnsi="GHEA Grapalat" w:cs="Arial"/>
          <w:sz w:val="20"/>
          <w:szCs w:val="20"/>
          <w:lang w:val="af-ZA"/>
        </w:rPr>
        <w:t>0</w:t>
      </w:r>
      <w:r w:rsidR="00F77C39" w:rsidRPr="00C64296">
        <w:rPr>
          <w:rFonts w:ascii="GHEA Grapalat" w:eastAsia="Times New Roman" w:hAnsi="GHEA Grapalat" w:cs="Arial"/>
          <w:sz w:val="20"/>
          <w:szCs w:val="20"/>
          <w:lang w:val="af-ZA"/>
        </w:rPr>
        <w:t>1</w:t>
      </w:r>
      <w:r w:rsidRPr="00C64296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որոշմամբ</w:t>
      </w:r>
      <w:r w:rsidRPr="00C64296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</w:p>
    <w:bookmarkEnd w:id="0"/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Ընթացակարգի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ծածկագիրը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="004C0DFD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ԼՄ-ԹՀԿՏ-ԳՀԱՊՁԲ-25/03</w:t>
      </w:r>
      <w:r w:rsidR="002D32DD">
        <w:rPr>
          <w:rFonts w:ascii="GHEA Grapalat" w:eastAsia="Times New Roman" w:hAnsi="GHEA Grapalat" w:cs="Arial"/>
          <w:b/>
          <w:color w:val="000000"/>
          <w:sz w:val="20"/>
          <w:szCs w:val="27"/>
          <w:lang w:val="hy-AM"/>
        </w:rPr>
        <w:t xml:space="preserve">         </w:t>
      </w:r>
      <w:r w:rsidRPr="00532D6C">
        <w:rPr>
          <w:rFonts w:ascii="GHEA Grapalat" w:eastAsia="Times New Roman" w:hAnsi="GHEA Grapalat" w:cs="Courier New"/>
          <w:color w:val="000000"/>
          <w:sz w:val="20"/>
          <w:szCs w:val="27"/>
          <w:lang w:val="af-ZA"/>
        </w:rPr>
        <w:t> </w:t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 xml:space="preserve">     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Պատվիրատուն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>«</w:t>
      </w:r>
      <w:r w:rsidR="004C0DFD">
        <w:rPr>
          <w:rFonts w:ascii="GHEA Grapalat" w:eastAsia="Times New Roman" w:hAnsi="GHEA Grapalat" w:cs="Arial"/>
          <w:b/>
          <w:sz w:val="20"/>
          <w:szCs w:val="20"/>
          <w:lang w:val="hy-AM"/>
        </w:rPr>
        <w:t>Թումանյան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համայնքի կոմունալ տնտեսություն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»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ՀՈԱԿ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/>
        </w:rPr>
        <w:t>-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գտնվում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Թումանյան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համայնք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Կենտրոնական  փողոց</w:t>
      </w:r>
      <w:r w:rsidRPr="00532D6C">
        <w:rPr>
          <w:rFonts w:ascii="GHEA Grapalat" w:eastAsia="Calibri" w:hAnsi="GHEA Grapalat" w:cs="Times New Roma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1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շենք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հասցեում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հայտարարում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գնանշման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հարցում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որն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իրականացվում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մեկ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փուլով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bookmarkStart w:id="1" w:name="_Hlk23167417"/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ընթացակարգի</w:t>
      </w:r>
      <w:bookmarkEnd w:id="1"/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արդյունքում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ընտրված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մասնակցին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կարգով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կառաջարկվի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կնքել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2D32DD">
        <w:rPr>
          <w:rFonts w:ascii="GHEA Grapalat" w:eastAsia="Times New Roman" w:hAnsi="GHEA Grapalat" w:cs="Arial"/>
          <w:b/>
          <w:sz w:val="20"/>
          <w:szCs w:val="20"/>
          <w:lang w:val="hy-AM"/>
        </w:rPr>
        <w:t>սեղմված բնական գազի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մատակարարման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պայմանագիր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այսուհետ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պայմանագիր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)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։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ab/>
        <w:t>«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Գնումների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»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ՀՀ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օրենքի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7-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րդ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հոդվածի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համաձայն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ցանկացած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անձ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անկախ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նրա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օտարերկրյա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ֆիզիկական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անձ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կազմակերպություն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քաղաքացիություն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չունեցող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անձ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լինելու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հանգամանքից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ունի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ընթացակարգին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մասնակցելու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հավասար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իրավունք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ընթացակարգին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մասնակցելու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իրավունք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չունեցող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անձանց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ինչպես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նաև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մասնակիցներին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ներկայացվող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պայմանները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ընթացակարգի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հրավերով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Ընտրված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մասնակիցը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որոշվում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Start w:id="2" w:name="_Hlk23167512"/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ոչ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գնային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պայմաններով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բավարար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գնահատված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End w:id="2"/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հայտեր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ներկայացրած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մասնակիցների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թվից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նվազագույն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գնային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առաջարկ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ներկայացրած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մասնակցին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նախապատվություն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տալու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սկզբունքով։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Էլեկտրոնային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ձևով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հրավեր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տրամադրելու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պահանջի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պատվիրատուն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անվճար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ապահովում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հրավերի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էլեկտրոնային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ձևով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տրամադրումը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դիմումը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ստանալու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օրվան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հաջորդող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աշխատանքային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օրվա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ընթացքում։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Հրավեր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չստանալը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չի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սահմանափակում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մասնակցի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ընթացակարգին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մասնակցելու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իրավունքը։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ընթացակարգին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մասնակցության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հայտերն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անհրաժեշտ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ներկայացնել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 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Թումանյան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համայնք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>ք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.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>Թումանյան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Կենտրոնական փողոց 1 շենք</w:t>
      </w:r>
      <w:r w:rsidRPr="00532D6C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հասցեով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փաստաթղթային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ձևով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մինչև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հայտարարության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հրապարակման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հաջորդող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օրվանից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հաշված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4C0DFD" w:rsidRPr="004C0DFD">
        <w:rPr>
          <w:rFonts w:ascii="Arial" w:eastAsia="Times New Roman" w:hAnsi="Arial" w:cs="Arial"/>
          <w:b/>
          <w:sz w:val="20"/>
          <w:szCs w:val="20"/>
          <w:lang w:val="hy-AM"/>
        </w:rPr>
        <w:t>13</w:t>
      </w:r>
      <w:r w:rsidR="004C0DFD" w:rsidRPr="004C0DFD">
        <w:rPr>
          <w:rFonts w:ascii="Times New Roman" w:eastAsia="Times New Roman" w:hAnsi="Times New Roman" w:cs="Times New Roman"/>
          <w:b/>
          <w:sz w:val="20"/>
          <w:szCs w:val="20"/>
          <w:lang w:val="hy-AM"/>
        </w:rPr>
        <w:t>․</w:t>
      </w:r>
      <w:r w:rsidR="004C0DFD" w:rsidRPr="004C0DFD">
        <w:rPr>
          <w:rFonts w:ascii="Arial" w:eastAsia="Times New Roman" w:hAnsi="Arial" w:cs="Arial"/>
          <w:b/>
          <w:sz w:val="20"/>
          <w:szCs w:val="20"/>
          <w:lang w:val="hy-AM"/>
        </w:rPr>
        <w:t>12</w:t>
      </w:r>
      <w:r w:rsidR="004C0DFD" w:rsidRPr="004C0DFD">
        <w:rPr>
          <w:rFonts w:ascii="Times New Roman" w:eastAsia="Times New Roman" w:hAnsi="Times New Roman" w:cs="Times New Roman"/>
          <w:b/>
          <w:sz w:val="20"/>
          <w:szCs w:val="20"/>
          <w:lang w:val="hy-AM"/>
        </w:rPr>
        <w:t>․</w:t>
      </w:r>
      <w:r w:rsidR="0097276F" w:rsidRPr="004C0DFD">
        <w:rPr>
          <w:rFonts w:ascii="Arial" w:eastAsia="Times New Roman" w:hAnsi="Arial" w:cs="Arial"/>
          <w:b/>
          <w:sz w:val="20"/>
          <w:szCs w:val="20"/>
          <w:lang w:val="hy-AM"/>
        </w:rPr>
        <w:t>2024թ</w:t>
      </w:r>
      <w:r w:rsidR="00106D44" w:rsidRPr="004C0DFD">
        <w:rPr>
          <w:rFonts w:ascii="Times New Roman" w:eastAsia="Times New Roman" w:hAnsi="Times New Roman" w:cs="Times New Roman"/>
          <w:b/>
          <w:sz w:val="20"/>
          <w:szCs w:val="20"/>
          <w:lang w:val="hy-AM"/>
        </w:rPr>
        <w:t>․</w:t>
      </w:r>
      <w:r w:rsidR="00106D44" w:rsidRPr="004C0DFD">
        <w:rPr>
          <w:rFonts w:ascii="Arial" w:eastAsia="Times New Roman" w:hAnsi="Arial" w:cs="Arial"/>
          <w:b/>
          <w:sz w:val="20"/>
          <w:szCs w:val="20"/>
          <w:lang w:val="hy-AM"/>
        </w:rPr>
        <w:t xml:space="preserve"> ժամը 1</w:t>
      </w:r>
      <w:r w:rsidR="004C0DFD" w:rsidRPr="004C0DFD">
        <w:rPr>
          <w:rFonts w:ascii="Arial" w:eastAsia="Times New Roman" w:hAnsi="Arial" w:cs="Arial"/>
          <w:b/>
          <w:sz w:val="20"/>
          <w:szCs w:val="20"/>
          <w:lang w:val="hy-AM"/>
        </w:rPr>
        <w:t>4</w:t>
      </w:r>
      <w:r w:rsidR="00106D44" w:rsidRPr="004C0DFD">
        <w:rPr>
          <w:rFonts w:ascii="Arial" w:eastAsia="Times New Roman" w:hAnsi="Arial" w:cs="Arial"/>
          <w:b/>
          <w:sz w:val="20"/>
          <w:szCs w:val="20"/>
          <w:lang w:val="hy-AM"/>
        </w:rPr>
        <w:t>։00</w:t>
      </w:r>
      <w:r w:rsidR="004C0DFD" w:rsidRPr="004C0DFD">
        <w:rPr>
          <w:rFonts w:ascii="Arial" w:eastAsia="Times New Roman" w:hAnsi="Arial" w:cs="Arial"/>
          <w:b/>
          <w:sz w:val="20"/>
          <w:szCs w:val="20"/>
          <w:lang w:val="hy-AM"/>
        </w:rPr>
        <w:t>-ին</w:t>
      </w:r>
      <w:r w:rsidRPr="0097276F">
        <w:rPr>
          <w:rFonts w:ascii="GHEA Grapalat" w:eastAsia="Times New Roman" w:hAnsi="GHEA Grapalat" w:cs="Arial"/>
          <w:sz w:val="20"/>
          <w:szCs w:val="20"/>
          <w:lang w:val="af-ZA"/>
        </w:rPr>
        <w:t>: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հայերենից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բացի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կարող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ներկայացվել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նաև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անգլերեն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ռուսերեն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բացումը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տեղի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կունենա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Թումանյան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համայնք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>ք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.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>Թումանյան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Կենտրոնական փողոց 1 շենք</w:t>
      </w:r>
      <w:r w:rsidRPr="00532D6C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հասցեում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97276F">
        <w:rPr>
          <w:rFonts w:ascii="Arial" w:eastAsia="Times New Roman" w:hAnsi="Arial" w:cs="Arial"/>
          <w:b/>
          <w:sz w:val="20"/>
          <w:szCs w:val="20"/>
          <w:lang w:val="hy-AM"/>
        </w:rPr>
        <w:t>202</w:t>
      </w:r>
      <w:r w:rsidR="00F77C39" w:rsidRPr="0097276F">
        <w:rPr>
          <w:rFonts w:ascii="Arial" w:eastAsia="Times New Roman" w:hAnsi="Arial" w:cs="Arial"/>
          <w:b/>
          <w:sz w:val="20"/>
          <w:szCs w:val="20"/>
          <w:lang w:val="hy-AM"/>
        </w:rPr>
        <w:t>4</w:t>
      </w:r>
      <w:r w:rsidRPr="0097276F">
        <w:rPr>
          <w:rFonts w:ascii="Arial" w:eastAsia="Times New Roman" w:hAnsi="Arial" w:cs="Arial"/>
          <w:b/>
          <w:sz w:val="20"/>
          <w:szCs w:val="20"/>
          <w:lang w:val="hy-AM"/>
        </w:rPr>
        <w:t xml:space="preserve"> թվականի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="004C0DFD">
        <w:rPr>
          <w:rFonts w:ascii="Arial" w:eastAsia="Times New Roman" w:hAnsi="Arial" w:cs="Arial"/>
          <w:b/>
          <w:sz w:val="20"/>
          <w:szCs w:val="20"/>
          <w:lang w:val="hy-AM"/>
        </w:rPr>
        <w:t>դեկտեմբերի 13</w:t>
      </w:r>
      <w:r w:rsidRPr="00E76958">
        <w:rPr>
          <w:rFonts w:ascii="Arial" w:eastAsia="Times New Roman" w:hAnsi="Arial" w:cs="Arial"/>
          <w:b/>
          <w:sz w:val="20"/>
          <w:szCs w:val="20"/>
          <w:lang w:val="hy-AM"/>
        </w:rPr>
        <w:t>-ին ժամը</w:t>
      </w:r>
      <w:r w:rsidR="00106D44" w:rsidRPr="00E76958">
        <w:rPr>
          <w:rFonts w:ascii="Arial" w:eastAsia="Times New Roman" w:hAnsi="Arial" w:cs="Arial"/>
          <w:b/>
          <w:sz w:val="20"/>
          <w:szCs w:val="20"/>
          <w:lang w:val="hy-AM"/>
        </w:rPr>
        <w:t xml:space="preserve">  1</w:t>
      </w:r>
      <w:r w:rsidR="004C0DFD">
        <w:rPr>
          <w:rFonts w:ascii="Arial" w:eastAsia="Times New Roman" w:hAnsi="Arial" w:cs="Arial"/>
          <w:b/>
          <w:sz w:val="20"/>
          <w:szCs w:val="20"/>
          <w:lang w:val="hy-AM"/>
        </w:rPr>
        <w:t>4</w:t>
      </w:r>
      <w:r w:rsidRPr="00E76958">
        <w:rPr>
          <w:rFonts w:ascii="Arial" w:eastAsia="Times New Roman" w:hAnsi="Arial" w:cs="Arial"/>
          <w:b/>
          <w:sz w:val="20"/>
          <w:szCs w:val="20"/>
          <w:lang w:val="hy-AM"/>
        </w:rPr>
        <w:t>:00-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ին։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ընթացակարգի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վերաբերյալ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բողոքները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պետք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ներկայացնել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գնումների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հետ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կապված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բողոքներ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քննող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անձին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Երևան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Մելիք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Ադամյան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փող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1 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հասցեով։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Բողոքարկումն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իրականացվում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մրցույթի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հրավերով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կարգով։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Բողոքը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ներկայացնելու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պահանջվում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վճար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` 30 000 (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երեսուն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հազար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ՀՀ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դրամի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չափով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պետք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փոխանցվի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Հայաստանի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Հանրապետության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ֆինանսների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նախարարության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անվամբ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բացված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«900008000482»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գանձապետական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հաշվեհամարին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հայտարարության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հետ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կապված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լրացուցիչ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տեղեկություններ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ստանալու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կարող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եք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դիմել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գնահատող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հանձնաժողովի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քարտուղար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`</w:t>
      </w:r>
      <w:r w:rsidRPr="00532D6C">
        <w:rPr>
          <w:rFonts w:ascii="GHEA Grapalat" w:eastAsia="Times New Roman" w:hAnsi="GHEA Grapalat" w:cs="Arial"/>
          <w:b/>
          <w:sz w:val="20"/>
          <w:szCs w:val="20"/>
          <w:u w:val="single"/>
          <w:lang w:val="hy-AM"/>
        </w:rPr>
        <w:t>Մարգարիտ Չատինյանին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>Հեռախոս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>09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3628881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>Էլ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>փոստ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>margarita.chatinyan@yandex.com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>Պատվիրատու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>«</w:t>
      </w:r>
      <w:r w:rsidR="004C0DFD">
        <w:rPr>
          <w:rFonts w:ascii="GHEA Grapalat" w:eastAsia="Times New Roman" w:hAnsi="GHEA Grapalat" w:cs="Arial"/>
          <w:b/>
          <w:sz w:val="20"/>
          <w:szCs w:val="20"/>
          <w:lang w:val="es-ES"/>
        </w:rPr>
        <w:t>Թումանյան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համայնքի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կոմունալ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տնտեսություն</w:t>
      </w:r>
      <w:r w:rsidRPr="00532D6C">
        <w:rPr>
          <w:rFonts w:ascii="GHEA Grapalat" w:eastAsia="Times New Roman" w:hAnsi="GHEA Grapalat" w:cs="Franklin Gothic Medium Cond"/>
          <w:b/>
          <w:sz w:val="20"/>
          <w:szCs w:val="20"/>
          <w:lang w:val="es-ES"/>
        </w:rPr>
        <w:t>»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ՀՈԱԿ</w:t>
      </w:r>
    </w:p>
    <w:p w:rsidR="00532D6C" w:rsidRPr="00532D6C" w:rsidRDefault="00532D6C" w:rsidP="00106D44">
      <w:pPr>
        <w:tabs>
          <w:tab w:val="left" w:pos="426"/>
        </w:tabs>
        <w:spacing w:after="240" w:line="240" w:lineRule="auto"/>
        <w:jc w:val="both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997EE9" w:rsidRDefault="00997EE9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E76958" w:rsidRDefault="00E76958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0"/>
          <w:lang w:val="en-US"/>
        </w:rPr>
        <w:t>Հաստատված</w:t>
      </w:r>
      <w:r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en-US"/>
        </w:rPr>
        <w:t>է</w:t>
      </w:r>
    </w:p>
    <w:p w:rsidR="00532D6C" w:rsidRPr="00532D6C" w:rsidRDefault="004C0DFD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ԼՄ-ԹՀԿՏ-ԳՀԱՊՁԲ-25/03</w:t>
      </w:r>
      <w:r w:rsidR="002D32DD">
        <w:rPr>
          <w:rFonts w:ascii="GHEA Grapalat" w:eastAsia="Times New Roman" w:hAnsi="GHEA Grapalat" w:cs="Sylfaen"/>
          <w:b/>
          <w:color w:val="000000"/>
          <w:sz w:val="20"/>
          <w:szCs w:val="27"/>
          <w:lang w:val="hy-AM"/>
        </w:rPr>
        <w:t xml:space="preserve">  </w:t>
      </w:r>
      <w:r w:rsidR="00532D6C" w:rsidRPr="00532D6C">
        <w:rPr>
          <w:rFonts w:ascii="GHEA Grapalat" w:eastAsia="Times New Roman" w:hAnsi="GHEA Grapalat" w:cs="Sylfaen"/>
          <w:sz w:val="20"/>
          <w:szCs w:val="20"/>
          <w:lang w:val="en-US"/>
        </w:rPr>
        <w:t>ծածկագրով</w:t>
      </w:r>
      <w:r w:rsidR="00532D6C"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Armenian"/>
          <w:sz w:val="20"/>
          <w:szCs w:val="20"/>
          <w:lang w:val="af-ZA"/>
        </w:rPr>
      </w:pPr>
      <w:proofErr w:type="gramStart"/>
      <w:r w:rsidRPr="00532D6C">
        <w:rPr>
          <w:rFonts w:ascii="GHEA Grapalat" w:eastAsia="Times New Roman" w:hAnsi="GHEA Grapalat" w:cs="Sylfaen"/>
          <w:sz w:val="20"/>
          <w:szCs w:val="20"/>
          <w:lang w:val="en-US"/>
        </w:rPr>
        <w:t>գնանշման</w:t>
      </w:r>
      <w:proofErr w:type="gramEnd"/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en-US"/>
        </w:rPr>
        <w:t>հարցման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գնահատող</w:t>
      </w:r>
      <w:r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en-US"/>
        </w:rPr>
        <w:t>հանձնաժողովի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202</w:t>
      </w:r>
      <w:r w:rsidR="0097276F">
        <w:rPr>
          <w:rFonts w:eastAsia="Times New Roman" w:cs="Sylfaen"/>
          <w:sz w:val="20"/>
          <w:szCs w:val="20"/>
          <w:lang w:val="hy-AM"/>
        </w:rPr>
        <w:t>4</w:t>
      </w:r>
      <w:r w:rsidRPr="00532D6C">
        <w:rPr>
          <w:rFonts w:ascii="GHEA Grapalat" w:eastAsia="Times New Roman" w:hAnsi="GHEA Grapalat" w:cs="Sylfaen"/>
          <w:sz w:val="20"/>
          <w:szCs w:val="20"/>
          <w:lang w:val="en-US"/>
        </w:rPr>
        <w:t>թ</w:t>
      </w:r>
      <w:r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. </w:t>
      </w:r>
      <w:r w:rsidR="004C0DFD">
        <w:rPr>
          <w:rFonts w:ascii="Arial" w:eastAsia="Times New Roman" w:hAnsi="Arial" w:cs="Arial"/>
          <w:sz w:val="20"/>
          <w:szCs w:val="20"/>
          <w:lang w:val="hy-AM"/>
        </w:rPr>
        <w:t>Դեկտեմբերի 06</w:t>
      </w:r>
      <w:r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>-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ի</w:t>
      </w:r>
      <w:r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Times Armenian"/>
          <w:sz w:val="20"/>
          <w:szCs w:val="20"/>
          <w:vertAlign w:val="subscript"/>
          <w:lang w:val="af-ZA"/>
        </w:rPr>
        <w:t xml:space="preserve"> </w:t>
      </w:r>
      <w:r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>N 0</w:t>
      </w:r>
      <w:r>
        <w:rPr>
          <w:rFonts w:ascii="GHEA Grapalat" w:eastAsia="Times New Roman" w:hAnsi="GHEA Grapalat" w:cs="Times Armenian"/>
          <w:sz w:val="20"/>
          <w:szCs w:val="20"/>
          <w:lang w:val="hy-AM"/>
        </w:rPr>
        <w:t>1</w:t>
      </w:r>
      <w:r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 </w:t>
      </w:r>
      <w:r w:rsidRPr="00532D6C">
        <w:rPr>
          <w:rFonts w:ascii="GHEA Grapalat" w:eastAsia="Times New Roman" w:hAnsi="GHEA Grapalat" w:cs="Sylfaen"/>
          <w:sz w:val="20"/>
          <w:szCs w:val="20"/>
          <w:lang w:val="en-US"/>
        </w:rPr>
        <w:t>որոշմամբ</w:t>
      </w: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</w:pPr>
      <w:r w:rsidRPr="00532D6C">
        <w:rPr>
          <w:rFonts w:ascii="GHEA Grapalat" w:eastAsia="Times New Roman" w:hAnsi="GHEA Grapalat" w:cs="Times New Roman"/>
          <w:b/>
          <w:sz w:val="28"/>
          <w:szCs w:val="20"/>
          <w:u w:val="single"/>
          <w:lang w:val="es-ES"/>
        </w:rPr>
        <w:t>«</w:t>
      </w:r>
      <w:r w:rsidR="004C0DFD">
        <w:rPr>
          <w:rFonts w:ascii="GHEA Grapalat" w:eastAsia="Times New Roman" w:hAnsi="GHEA Grapalat" w:cs="Sylfaen"/>
          <w:b/>
          <w:sz w:val="28"/>
          <w:szCs w:val="20"/>
          <w:u w:val="single"/>
          <w:lang w:val="en-AU"/>
        </w:rPr>
        <w:t>ԹՈՒՄԱՆՅԱՆ</w:t>
      </w:r>
      <w:r w:rsidRPr="00532D6C">
        <w:rPr>
          <w:rFonts w:ascii="GHEA Grapalat" w:eastAsia="Times New Roman" w:hAnsi="GHEA Grapalat" w:cs="Arial"/>
          <w:b/>
          <w:sz w:val="28"/>
          <w:szCs w:val="20"/>
          <w:u w:val="single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8"/>
          <w:szCs w:val="20"/>
          <w:u w:val="single"/>
          <w:lang w:val="en-AU"/>
        </w:rPr>
        <w:t>ՀԱՄԱՅՆՔԻ</w:t>
      </w:r>
      <w:r w:rsidRPr="00532D6C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8"/>
          <w:szCs w:val="20"/>
          <w:u w:val="single"/>
          <w:lang w:val="en-AU"/>
        </w:rPr>
        <w:t>ԿՈՄՈՒՆԱԼ</w:t>
      </w:r>
      <w:r w:rsidRPr="00532D6C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8"/>
          <w:szCs w:val="20"/>
          <w:u w:val="single"/>
          <w:lang w:val="en-AU"/>
        </w:rPr>
        <w:t>ՏՆՏԵՍՈՒԹՅՈՒՆ</w:t>
      </w:r>
      <w:r w:rsidRPr="00532D6C">
        <w:rPr>
          <w:rFonts w:ascii="GHEA Grapalat" w:eastAsia="Times New Roman" w:hAnsi="GHEA Grapalat" w:cs="Times New Roman"/>
          <w:b/>
          <w:sz w:val="28"/>
          <w:szCs w:val="20"/>
          <w:u w:val="single"/>
          <w:lang w:val="es-ES"/>
        </w:rPr>
        <w:t xml:space="preserve">» </w:t>
      </w:r>
      <w:r w:rsidRPr="00532D6C">
        <w:rPr>
          <w:rFonts w:ascii="GHEA Grapalat" w:eastAsia="Times New Roman" w:hAnsi="GHEA Grapalat" w:cs="Sylfaen"/>
          <w:b/>
          <w:sz w:val="28"/>
          <w:szCs w:val="20"/>
          <w:u w:val="single"/>
          <w:lang w:val="hy-AM"/>
        </w:rPr>
        <w:t>ՀՈԱԿ</w:t>
      </w:r>
    </w:p>
    <w:p w:rsidR="00532D6C" w:rsidRPr="00532D6C" w:rsidRDefault="00532D6C" w:rsidP="00106D44">
      <w:pPr>
        <w:tabs>
          <w:tab w:val="left" w:pos="426"/>
          <w:tab w:val="left" w:pos="5968"/>
        </w:tabs>
        <w:spacing w:after="120" w:line="240" w:lineRule="auto"/>
        <w:ind w:right="-7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4"/>
          <w:szCs w:val="24"/>
          <w:lang w:val="af-ZA"/>
        </w:rPr>
        <w:tab/>
      </w: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4"/>
          <w:szCs w:val="24"/>
          <w:lang w:val="en-US"/>
        </w:rPr>
        <w:t>Հ</w:t>
      </w:r>
      <w:r w:rsidRPr="00532D6C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4"/>
          <w:szCs w:val="24"/>
          <w:lang w:val="en-US"/>
        </w:rPr>
        <w:t>Ր</w:t>
      </w:r>
      <w:r w:rsidRPr="00532D6C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4"/>
          <w:szCs w:val="24"/>
          <w:lang w:val="en-US"/>
        </w:rPr>
        <w:t>Ա</w:t>
      </w:r>
      <w:r w:rsidRPr="00532D6C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4"/>
          <w:szCs w:val="24"/>
          <w:lang w:val="en-US"/>
        </w:rPr>
        <w:t>Վ</w:t>
      </w:r>
      <w:r w:rsidRPr="00532D6C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4"/>
          <w:szCs w:val="24"/>
          <w:lang w:val="en-US"/>
        </w:rPr>
        <w:t>Ե</w:t>
      </w:r>
      <w:r w:rsidRPr="00532D6C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4"/>
          <w:szCs w:val="24"/>
          <w:lang w:val="en-US"/>
        </w:rPr>
        <w:t>Ր</w:t>
      </w: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</w:pP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«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ԹՈՒՄԱՆՅԱՆ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t>ՀԱՄԱՅՆՔԻ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ԿՈՄՈՒՆԱԼ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ՏՆՏԵՍՈՒԹՅՈՒՆ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>»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t>ՀՈԱԿ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>-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Ի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ԿԱՐԻՔՆԵՐԻ</w:t>
      </w:r>
      <w:r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ՀԱՄԱՐ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="002D32DD">
        <w:rPr>
          <w:rFonts w:ascii="GHEA Grapalat" w:eastAsia="Times New Roman" w:hAnsi="GHEA Grapalat" w:cs="Sylfaen"/>
          <w:b/>
          <w:sz w:val="20"/>
          <w:szCs w:val="20"/>
          <w:lang w:val="hy-AM"/>
        </w:rPr>
        <w:t>ՍԵՂՄՎԱԾ ԲՆԱԿԱՆ ԳԱԶԻ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ՁԵՌՔԲԵՐՄԱՆ</w:t>
      </w:r>
      <w:r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ՆՊԱՏԱԿՈՎ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ՀԱՅՏԱՐԱՐՎԱԾ</w:t>
      </w:r>
      <w:r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ԳՆԱՆՇՄԱՆ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ՀԱՐՑՄԱՆ</w:t>
      </w: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lang w:val="af-ZA"/>
        </w:rPr>
      </w:pPr>
      <w:r w:rsidRPr="00532D6C">
        <w:rPr>
          <w:rFonts w:ascii="GHEA Grapalat" w:eastAsia="Times New Roman" w:hAnsi="GHEA Grapalat" w:cs="Sylfaen"/>
          <w:lang w:val="af-ZA"/>
        </w:rPr>
        <w:br w:type="page"/>
      </w:r>
      <w:r w:rsidRPr="00532D6C">
        <w:rPr>
          <w:rFonts w:ascii="GHEA Grapalat" w:eastAsia="Times New Roman" w:hAnsi="GHEA Grapalat" w:cs="Sylfaen"/>
          <w:lang w:val="en-US"/>
        </w:rPr>
        <w:lastRenderedPageBreak/>
        <w:t>Հարգելի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մասնակից</w:t>
      </w:r>
      <w:r w:rsidRPr="00532D6C">
        <w:rPr>
          <w:rFonts w:ascii="GHEA Grapalat" w:eastAsia="Times New Roman" w:hAnsi="GHEA Grapalat" w:cs="Sylfae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նախքան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հայտ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կազմելը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և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ներկայացնելը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խնդրում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ենք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մանրամասնորեն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ուսումնասիրել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սույն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հրավերը</w:t>
      </w:r>
      <w:r w:rsidRPr="00532D6C">
        <w:rPr>
          <w:rFonts w:ascii="GHEA Grapalat" w:eastAsia="Times New Roman" w:hAnsi="GHEA Grapalat" w:cs="Times Armenian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lang w:val="en-US"/>
        </w:rPr>
        <w:t>քանի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որ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հրավերին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չհամապատասխանող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հայտերը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ենթակա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են</w:t>
      </w:r>
      <w:r w:rsidRPr="00532D6C">
        <w:rPr>
          <w:rFonts w:ascii="GHEA Grapalat" w:eastAsia="Times New Roman" w:hAnsi="GHEA Grapalat" w:cs="Times Armenian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lang w:val="en-US"/>
        </w:rPr>
        <w:t>մերժման</w:t>
      </w:r>
      <w:r w:rsidRPr="00532D6C">
        <w:rPr>
          <w:rFonts w:ascii="GHEA Grapalat" w:eastAsia="Times New Roman" w:hAnsi="GHEA Grapalat" w:cs="Sylfaen"/>
          <w:lang w:val="af-ZA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Sylfaen"/>
          <w:b/>
          <w:sz w:val="20"/>
          <w:szCs w:val="20"/>
          <w:lang w:val="en-US"/>
        </w:rPr>
        <w:t>ԲՈՎԱՆԴԱԿՈւԹՅՈւՆ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«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ԹՈՒՄԱՆՅԱՆ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="004C0DFD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ՀԱՄԱՅՆՔԻ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ԿՈՄՈՒՆԱԼ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ՏՆՏԵՍՈՒԹՅՈՒՆ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»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t>ՀՈԱԿ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>-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Ի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ԿԱՐԻՔՆԵՐԻ</w:t>
      </w:r>
      <w:r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ՀԱՄԱՐ</w:t>
      </w:r>
      <w:r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>`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="002D32DD">
        <w:rPr>
          <w:rFonts w:ascii="GHEA Grapalat" w:eastAsia="Times New Roman" w:hAnsi="GHEA Grapalat" w:cs="Sylfaen"/>
          <w:b/>
          <w:sz w:val="20"/>
          <w:szCs w:val="20"/>
          <w:lang w:val="hy-AM"/>
        </w:rPr>
        <w:t>ՍԵՂՄՎԱԾ ԲՆԱԿԱՆ ԳԱԶԻ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ՁԵՌՔԲԵՐՄԱՆ</w:t>
      </w:r>
      <w:r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ՆՊԱՏԱԿՈՎ</w:t>
      </w:r>
      <w:r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ՀԱՅՏԱՐԱՐՎԱԾ</w:t>
      </w:r>
      <w:r w:rsidRPr="00532D6C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ԳՆԱՆՇՄԱՆ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n-AU"/>
        </w:rPr>
        <w:t>ՀԱՐՑՄԱՆ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ՀՐԱՎԵՐԻ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  <w:proofErr w:type="gramStart"/>
      <w:r w:rsidRPr="00532D6C">
        <w:rPr>
          <w:rFonts w:ascii="GHEA Grapalat" w:eastAsia="Times New Roman" w:hAnsi="GHEA Grapalat" w:cs="Sylfaen"/>
          <w:b/>
          <w:sz w:val="20"/>
          <w:lang w:val="en-US"/>
        </w:rPr>
        <w:t>ՄԱՍ</w:t>
      </w:r>
      <w:r w:rsidRPr="00532D6C">
        <w:rPr>
          <w:rFonts w:ascii="GHEA Grapalat" w:eastAsia="Times New Roman" w:hAnsi="GHEA Grapalat" w:cs="Times Armenian"/>
          <w:b/>
          <w:sz w:val="20"/>
          <w:lang w:val="af-ZA"/>
        </w:rPr>
        <w:t xml:space="preserve">  I</w:t>
      </w:r>
      <w:proofErr w:type="gramEnd"/>
      <w:r w:rsidRPr="00532D6C">
        <w:rPr>
          <w:rFonts w:ascii="GHEA Grapalat" w:eastAsia="Times New Roman" w:hAnsi="GHEA Grapalat" w:cs="Times Armenian"/>
          <w:b/>
          <w:sz w:val="20"/>
          <w:lang w:val="af-ZA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1. 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Գնման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առարկայի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բնութագիրը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2.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Մասնակցի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մասնակցության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իրավունքի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պահանջները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դրանց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գնահատման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կարգը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ընտրված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մասնակից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ճանաչվելու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դեպքում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որակավորման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ապահովում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ներկայացնելու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պայմանները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Հրավերի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պարզաբանումը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հրավերում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փոփոխություն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կատարելու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կարգը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4.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Հայտը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ներկայացնելու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կարգը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>5.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Հայտի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գնային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առաջարկը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6.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Հայտի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գործողության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ժամկետը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հայտերում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փոփոխություն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կատարելու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դրանք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հետ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վերցնելու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կարգը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8.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Հ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բացումը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գնահատումը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արդյունքների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ամփոփումը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9.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Պայմանագրի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կնքումը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10.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Որակավորման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պայմանագրի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ապահովումները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11.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Ընթացակարգը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չկայացած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հայտարարելը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12.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Գնման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գործընթացի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հետ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կապված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գործողությունները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կամ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ընդունված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որոշումները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բողոքարկելու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մասնակցի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իրավունքը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կարգը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proofErr w:type="gramStart"/>
      <w:r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>ՄԱՍ</w:t>
      </w:r>
      <w:r w:rsidRPr="00532D6C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II</w:t>
      </w:r>
      <w:proofErr w:type="gramEnd"/>
      <w:r w:rsidRPr="00532D6C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.  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>ԳՆԱՆՇՄԱՆ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gramStart"/>
      <w:r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>ՀԱՐՑՄԱՆ</w:t>
      </w:r>
      <w:r w:rsidRPr="00532D6C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>ՀԱՅՏԸ</w:t>
      </w:r>
      <w:proofErr w:type="gramEnd"/>
      <w:r w:rsidRPr="00532D6C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>ՊԱՏՐԱՍՏԵԼՈՒ</w:t>
      </w:r>
      <w:r w:rsidRPr="00532D6C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>ՀՐԱՀԱՆԳ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>1.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proofErr w:type="gramStart"/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Ընդհանուր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դրույթներ</w:t>
      </w:r>
      <w:proofErr w:type="gramEnd"/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>2.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Ընթացակարգի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հայտը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>3.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Հավելվածներ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1-6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br w:type="page"/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lastRenderedPageBreak/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        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Սույն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հրավերը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տրամադրվում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լրումն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="004C0DFD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ԼՄ-ԹՀԿՏ-ԳՀԱՊՁԲ-25/03</w:t>
      </w:r>
      <w:r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ծածկագրով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անցկացվող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գնանշման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հարցման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այսուհետև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ընթացակարգ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հայտարարության</w:t>
      </w:r>
      <w:r w:rsidRPr="00532D6C">
        <w:rPr>
          <w:rFonts w:ascii="GHEA Grapalat" w:eastAsia="Times New Roman" w:hAnsi="GHEA Grapalat" w:cs="Tahoma"/>
          <w:sz w:val="20"/>
          <w:szCs w:val="24"/>
          <w:lang w:val="af-ZA"/>
        </w:rPr>
        <w:t>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Սույն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հրավերը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կազմվել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գնումների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ՀՀ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օրենսդրության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այդ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թվում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>`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«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Գնումների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մասին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»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ՀՀ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օրենքի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այսուհետ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Օրենք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),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ՀՀ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կառավարության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2017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թ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.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մայիսի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4-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N 526-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որոշմամբ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հաստատված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«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Գնումների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գործընթացի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կազմակերպման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»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կարգի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այսուհետ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Կարգ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այլ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իրավական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ակտերի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պահանջներին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համապատասխան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նպատակ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ունի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>«</w:t>
      </w:r>
      <w:r w:rsidR="004C0DFD">
        <w:rPr>
          <w:rFonts w:ascii="GHEA Grapalat" w:eastAsia="Times New Roman" w:hAnsi="GHEA Grapalat" w:cs="Sylfaen"/>
          <w:sz w:val="20"/>
          <w:szCs w:val="24"/>
          <w:lang w:val="af-ZA"/>
        </w:rPr>
        <w:t>Թումանյան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համայնքի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կոմունալ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տնտեսություն</w:t>
      </w:r>
      <w:r w:rsidRPr="00532D6C">
        <w:rPr>
          <w:rFonts w:ascii="GHEA Grapalat" w:eastAsia="Times New Roman" w:hAnsi="GHEA Grapalat" w:cs="Franklin Gothic Medium Cond"/>
          <w:sz w:val="20"/>
          <w:szCs w:val="24"/>
          <w:lang w:val="af-ZA"/>
        </w:rPr>
        <w:t>»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ՀՈԱԿ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>-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ի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>(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այսուհետ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պատվիրատու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կողմից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հայտարարված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ընթացակարգին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մասնակցելու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մտադրություն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ունեցող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անձանց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այսուհետ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մասնակից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տեղեկացնելու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ընթացակարգի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պայմանների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գնման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առարկայի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ընթացակարգի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անցկացման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ընտրված մասնակցին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որոշելու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նրա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հետ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պայմանագիր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կնքելու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մասին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ինչպես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նաև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օժանդակելու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ընթացակարգի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հայտը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պատրաստելիս</w:t>
      </w:r>
      <w:r w:rsidRPr="00532D6C">
        <w:rPr>
          <w:rFonts w:ascii="GHEA Grapalat" w:eastAsia="Times New Roman" w:hAnsi="GHEA Grapalat" w:cs="Tahoma"/>
          <w:sz w:val="20"/>
          <w:szCs w:val="24"/>
          <w:lang w:val="af-ZA"/>
        </w:rPr>
        <w:t>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Հայտեր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կարող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են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ներկայացնել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բոլոր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անձիք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անկախ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նրանց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օտարերկրյա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ֆիզիկական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անձ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կազմակերպություն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քաղաքացիություն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չունեցող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անձ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լինելու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հանգամանքից</w:t>
      </w:r>
      <w:r w:rsidRPr="00532D6C">
        <w:rPr>
          <w:rFonts w:ascii="GHEA Grapalat" w:eastAsia="Times New Roman" w:hAnsi="GHEA Grapalat" w:cs="Tahoma"/>
          <w:sz w:val="20"/>
          <w:szCs w:val="24"/>
          <w:lang w:val="af-ZA"/>
        </w:rPr>
        <w:t>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Սույն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ընթացակարգի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հետ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կապված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հարաբերությունների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նկատմամբ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կիրառվում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Հայաստանի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Հանրապետության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իրավունքը</w:t>
      </w:r>
      <w:r w:rsidRPr="00532D6C">
        <w:rPr>
          <w:rFonts w:ascii="GHEA Grapalat" w:eastAsia="Times New Roman" w:hAnsi="GHEA Grapalat" w:cs="Tahoma"/>
          <w:sz w:val="20"/>
          <w:szCs w:val="24"/>
          <w:lang w:val="af-ZA"/>
        </w:rPr>
        <w:t>։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Սույն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ընթացակարգի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հետ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կապված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վեճերը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ենթակա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են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քննության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Հայաստանի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Հանրապետության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դատարաններում</w:t>
      </w:r>
      <w:r w:rsidRPr="00532D6C">
        <w:rPr>
          <w:rFonts w:ascii="GHEA Grapalat" w:eastAsia="Times New Roman" w:hAnsi="GHEA Grapalat" w:cs="Tahoma"/>
          <w:sz w:val="20"/>
          <w:szCs w:val="24"/>
          <w:lang w:val="af-ZA"/>
        </w:rPr>
        <w:t>։</w:t>
      </w:r>
      <w:r w:rsidRPr="00532D6C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Գնահատող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հանձնաժողովի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քարտուղարի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էլեկտրոնային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փոստի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հասցեն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                   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margarita.chatinyan@yandex.com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lang w:val="af-ZA"/>
        </w:rPr>
      </w:pPr>
      <w:r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br w:type="page"/>
      </w:r>
      <w:proofErr w:type="gramStart"/>
      <w:r w:rsidRPr="00532D6C">
        <w:rPr>
          <w:rFonts w:ascii="GHEA Grapalat" w:eastAsia="Times New Roman" w:hAnsi="GHEA Grapalat" w:cs="Sylfaen"/>
          <w:sz w:val="24"/>
          <w:lang w:val="en-US"/>
        </w:rPr>
        <w:lastRenderedPageBreak/>
        <w:t>ՄԱՍ</w:t>
      </w:r>
      <w:r w:rsidRPr="00532D6C">
        <w:rPr>
          <w:rFonts w:ascii="GHEA Grapalat" w:eastAsia="Times New Roman" w:hAnsi="GHEA Grapalat" w:cs="Times Armenian"/>
          <w:sz w:val="24"/>
          <w:lang w:val="af-ZA"/>
        </w:rPr>
        <w:t xml:space="preserve">  I</w:t>
      </w:r>
      <w:proofErr w:type="gramEnd"/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4"/>
          <w:lang w:val="af-ZA"/>
        </w:rPr>
      </w:pPr>
    </w:p>
    <w:p w:rsidR="00532D6C" w:rsidRPr="00532D6C" w:rsidRDefault="00532D6C" w:rsidP="00106D4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  <w:r w:rsidRPr="00532D6C">
        <w:rPr>
          <w:rFonts w:ascii="GHEA Grapalat" w:eastAsia="Times New Roman" w:hAnsi="GHEA Grapalat" w:cs="Sylfaen"/>
          <w:b/>
          <w:sz w:val="20"/>
          <w:szCs w:val="24"/>
          <w:lang w:val="en-US"/>
        </w:rPr>
        <w:t>ԳՆՄԱՆ  ԱՌԱՐԿԱՅԻ  ԲՆՈՒԹԱԳԻՐԸ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jc w:val="both"/>
        <w:outlineLvl w:val="2"/>
        <w:rPr>
          <w:rFonts w:ascii="GHEA Grapalat" w:eastAsia="Times New Roman" w:hAnsi="GHEA Grapalat" w:cs="Times Armeni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1.1 Գնման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առարկա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է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հանդիսանում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«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Թումանյան կոմունալ տնեսություն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»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ՀՈԱԿ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կարիքների</w:t>
      </w:r>
      <w:r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համար</w:t>
      </w:r>
      <w:r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="0081474C">
        <w:rPr>
          <w:rFonts w:ascii="GHEA Grapalat" w:eastAsia="Times New Roman" w:hAnsi="GHEA Grapalat" w:cs="Times New Roman"/>
          <w:sz w:val="20"/>
          <w:szCs w:val="20"/>
          <w:lang w:val="hy-AM"/>
        </w:rPr>
        <w:t>սեղմված բնական գազի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 xml:space="preserve"> ձեռքբերումը</w:t>
      </w:r>
      <w:r w:rsidRPr="00532D6C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 (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այսուհետ</w:t>
      </w:r>
      <w:r w:rsidRPr="00532D6C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` 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նաև</w:t>
      </w:r>
      <w:r w:rsidRPr="00532D6C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ապրանք</w:t>
      </w:r>
      <w:r w:rsidRPr="00532D6C">
        <w:rPr>
          <w:rFonts w:ascii="GHEA Grapalat" w:eastAsia="Times New Roman" w:hAnsi="GHEA Grapalat" w:cs="Times New Roman"/>
          <w:sz w:val="20"/>
          <w:szCs w:val="20"/>
          <w:lang w:val="en-AU"/>
        </w:rPr>
        <w:t>)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որոնք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խմբավորված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1 </w:t>
      </w:r>
      <w:r w:rsidR="004C0DFD">
        <w:rPr>
          <w:rFonts w:ascii="GHEA Grapalat" w:eastAsia="Times New Roman" w:hAnsi="GHEA Grapalat" w:cs="Sylfaen"/>
          <w:sz w:val="20"/>
          <w:szCs w:val="20"/>
          <w:lang w:val="en-AU"/>
        </w:rPr>
        <w:t>չափաբաժ</w:t>
      </w:r>
      <w:r w:rsidRPr="00532D6C">
        <w:rPr>
          <w:rFonts w:ascii="GHEA Grapalat" w:eastAsia="Times New Roman" w:hAnsi="GHEA Grapalat" w:cs="Sylfaen"/>
          <w:sz w:val="20"/>
          <w:szCs w:val="20"/>
          <w:lang w:val="en-AU"/>
        </w:rPr>
        <w:t>նում</w:t>
      </w:r>
      <w:r w:rsidRPr="00532D6C">
        <w:rPr>
          <w:rFonts w:ascii="GHEA Grapalat" w:eastAsia="Times New Roman" w:hAnsi="GHEA Grapalat" w:cs="Times Armenian"/>
          <w:sz w:val="20"/>
          <w:szCs w:val="20"/>
          <w:lang w:val="af-ZA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af-ZA"/>
        </w:rPr>
      </w:pPr>
    </w:p>
    <w:tbl>
      <w:tblPr>
        <w:tblW w:w="825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559"/>
        <w:gridCol w:w="5387"/>
      </w:tblGrid>
      <w:tr w:rsidR="00532D6C" w:rsidRPr="00532D6C" w:rsidTr="00532D6C">
        <w:tc>
          <w:tcPr>
            <w:tcW w:w="1305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w:rsidRPr="00532D6C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af-ZA"/>
              </w:rPr>
              <w:t>Չափաբաժնի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w:rsidRPr="00532D6C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af-ZA"/>
              </w:rPr>
              <w:t>համարը</w:t>
            </w:r>
          </w:p>
        </w:tc>
        <w:tc>
          <w:tcPr>
            <w:tcW w:w="1559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  <w:t>Գնման գինը</w:t>
            </w:r>
          </w:p>
        </w:tc>
        <w:tc>
          <w:tcPr>
            <w:tcW w:w="5387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w:rsidRPr="00532D6C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af-ZA"/>
              </w:rPr>
              <w:t>Չափաբաժնի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w:rsidRPr="00532D6C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af-ZA"/>
              </w:rPr>
              <w:t>անվանումը</w:t>
            </w:r>
          </w:p>
        </w:tc>
      </w:tr>
      <w:tr w:rsidR="00532D6C" w:rsidRPr="00532D6C" w:rsidTr="001902F9">
        <w:trPr>
          <w:trHeight w:val="508"/>
        </w:trPr>
        <w:tc>
          <w:tcPr>
            <w:tcW w:w="1305" w:type="dxa"/>
            <w:shd w:val="clear" w:color="auto" w:fill="FFFFFF" w:themeFill="background1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0"/>
                <w:lang w:val="af-ZA"/>
              </w:rPr>
            </w:pPr>
            <w:r w:rsidRPr="00532D6C">
              <w:rPr>
                <w:rFonts w:ascii="GHEA Grapalat" w:eastAsia="Times New Roman" w:hAnsi="GHEA Grapalat" w:cs="Times New Roman"/>
                <w:sz w:val="16"/>
                <w:szCs w:val="20"/>
                <w:lang w:val="af-ZA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532D6C" w:rsidRPr="00950D0E" w:rsidRDefault="004C0DFD" w:rsidP="00E0146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  <w:lang w:val="hy-AM"/>
              </w:rPr>
              <w:t> 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999 500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532D6C" w:rsidRPr="002D32DD" w:rsidRDefault="002D32DD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2D32DD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</w:t>
            </w:r>
            <w:r w:rsidRPr="002D32D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եղմված բնական գազ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տեխնիկական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բնութագրերը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ինչպես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նաև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մասնագիրը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տեխնիկական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տվյալները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այլ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ոչ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գնային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պայմանների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ամբողջական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համարժեք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նկարագրությունը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կազմում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կնքվելիք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անբաժանելի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մասը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որի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նախագիծը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ներկայացված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հրավերի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N 6 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հավելվածում</w:t>
      </w:r>
      <w:r w:rsidRPr="00532D6C">
        <w:rPr>
          <w:rFonts w:ascii="GHEA Grapalat" w:eastAsia="Times New Roman" w:hAnsi="GHEA Grapalat" w:cs="Tahoma"/>
          <w:sz w:val="20"/>
          <w:szCs w:val="20"/>
          <w:lang w:val="af-ZA"/>
        </w:rPr>
        <w:t>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:rsidR="00950D0E" w:rsidRPr="00F51251" w:rsidRDefault="00950D0E" w:rsidP="00106D44">
      <w:pPr>
        <w:tabs>
          <w:tab w:val="left" w:pos="426"/>
        </w:tabs>
        <w:jc w:val="center"/>
        <w:rPr>
          <w:rFonts w:ascii="GHEA Grapalat" w:hAnsi="GHEA Grapalat"/>
          <w:b/>
          <w:sz w:val="20"/>
          <w:lang w:val="es-ES"/>
        </w:rPr>
      </w:pPr>
      <w:r w:rsidRPr="00F51251">
        <w:rPr>
          <w:rFonts w:ascii="GHEA Grapalat" w:hAnsi="GHEA Grapalat"/>
          <w:b/>
          <w:sz w:val="20"/>
          <w:lang w:val="es-ES"/>
        </w:rPr>
        <w:t xml:space="preserve">2.  </w:t>
      </w:r>
      <w:r w:rsidRPr="00F51251">
        <w:rPr>
          <w:rFonts w:ascii="GHEA Grapalat" w:hAnsi="GHEA Grapalat" w:cs="Sylfaen"/>
          <w:b/>
          <w:sz w:val="20"/>
        </w:rPr>
        <w:t>ՄԱՍՆԱԿՑԻ</w:t>
      </w:r>
      <w:r w:rsidRPr="00F51251">
        <w:rPr>
          <w:rFonts w:ascii="GHEA Grapalat" w:hAnsi="GHEA Grapalat"/>
          <w:b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b/>
          <w:sz w:val="20"/>
        </w:rPr>
        <w:t>ՄԱՍՆԱԿՑՈՒԹՅԱՆ</w:t>
      </w:r>
      <w:r w:rsidRPr="00F51251">
        <w:rPr>
          <w:rFonts w:ascii="GHEA Grapalat" w:hAnsi="GHEA Grapalat"/>
          <w:b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b/>
          <w:sz w:val="20"/>
        </w:rPr>
        <w:t>ԻՐԱՎՈՒՆՔԻ</w:t>
      </w:r>
      <w:r w:rsidRPr="00F51251">
        <w:rPr>
          <w:rFonts w:ascii="GHEA Grapalat" w:hAnsi="GHEA Grapalat"/>
          <w:b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b/>
          <w:sz w:val="20"/>
        </w:rPr>
        <w:t>ՊԱՀԱՆՋՆԵՐԸ</w:t>
      </w:r>
      <w:r w:rsidRPr="00F51251">
        <w:rPr>
          <w:rFonts w:ascii="GHEA Grapalat" w:hAnsi="GHEA Grapalat"/>
          <w:b/>
          <w:sz w:val="20"/>
          <w:lang w:val="es-ES"/>
        </w:rPr>
        <w:t xml:space="preserve">, </w:t>
      </w:r>
      <w:r w:rsidRPr="00F51251">
        <w:rPr>
          <w:rFonts w:ascii="GHEA Grapalat" w:hAnsi="GHEA Grapalat" w:cs="Sylfaen"/>
          <w:b/>
          <w:sz w:val="20"/>
        </w:rPr>
        <w:t>ՈՐԱԿԱՎՈՐՄԱՆ</w:t>
      </w:r>
      <w:r w:rsidRPr="00F51251">
        <w:rPr>
          <w:rFonts w:ascii="GHEA Grapalat" w:hAnsi="GHEA Grapalat"/>
          <w:b/>
          <w:sz w:val="20"/>
          <w:lang w:val="es-ES"/>
        </w:rPr>
        <w:t xml:space="preserve"> </w:t>
      </w:r>
      <w:proofErr w:type="gramStart"/>
      <w:r w:rsidRPr="00F51251">
        <w:rPr>
          <w:rFonts w:ascii="GHEA Grapalat" w:hAnsi="GHEA Grapalat" w:cs="Sylfaen"/>
          <w:b/>
          <w:sz w:val="20"/>
        </w:rPr>
        <w:t>ՉԱՓԱՆԻՇՆԵՐԸ</w:t>
      </w:r>
      <w:r w:rsidRPr="00F51251">
        <w:rPr>
          <w:rFonts w:ascii="GHEA Grapalat" w:hAnsi="GHEA Grapalat"/>
          <w:b/>
          <w:sz w:val="20"/>
          <w:lang w:val="es-ES"/>
        </w:rPr>
        <w:t xml:space="preserve">  ԵՎ</w:t>
      </w:r>
      <w:proofErr w:type="gramEnd"/>
      <w:r w:rsidRPr="00F51251">
        <w:rPr>
          <w:rFonts w:ascii="GHEA Grapalat" w:hAnsi="GHEA Grapalat"/>
          <w:b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b/>
          <w:sz w:val="20"/>
        </w:rPr>
        <w:t>ԴՐԱՆՑ</w:t>
      </w:r>
      <w:r w:rsidRPr="00F51251">
        <w:rPr>
          <w:rFonts w:ascii="GHEA Grapalat" w:hAnsi="GHEA Grapalat"/>
          <w:b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b/>
          <w:sz w:val="20"/>
          <w:lang w:val="es-ES"/>
        </w:rPr>
        <w:t>Գ</w:t>
      </w:r>
      <w:r w:rsidRPr="00F51251">
        <w:rPr>
          <w:rFonts w:ascii="GHEA Grapalat" w:hAnsi="GHEA Grapalat" w:cs="Sylfaen"/>
          <w:b/>
          <w:sz w:val="20"/>
        </w:rPr>
        <w:t>ՆԱՀԱՏՄԱՆ</w:t>
      </w:r>
      <w:r w:rsidRPr="00F51251">
        <w:rPr>
          <w:rFonts w:ascii="GHEA Grapalat" w:hAnsi="GHEA Grapalat"/>
          <w:b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b/>
          <w:sz w:val="20"/>
        </w:rPr>
        <w:t>ԿԱՐ</w:t>
      </w:r>
      <w:r w:rsidRPr="00F51251">
        <w:rPr>
          <w:rFonts w:ascii="GHEA Grapalat" w:hAnsi="GHEA Grapalat" w:cs="Sylfaen"/>
          <w:b/>
          <w:sz w:val="20"/>
          <w:lang w:val="es-ES"/>
        </w:rPr>
        <w:t>Գ</w:t>
      </w:r>
      <w:r w:rsidRPr="00F51251">
        <w:rPr>
          <w:rFonts w:ascii="GHEA Grapalat" w:hAnsi="GHEA Grapalat" w:cs="Sylfaen"/>
          <w:b/>
          <w:sz w:val="20"/>
        </w:rPr>
        <w:t>Ը</w:t>
      </w:r>
      <w:r w:rsidRPr="00F51251">
        <w:rPr>
          <w:rFonts w:ascii="GHEA Grapalat" w:hAnsi="GHEA Grapalat"/>
          <w:b/>
          <w:sz w:val="20"/>
          <w:lang w:val="es-ES"/>
        </w:rPr>
        <w:t xml:space="preserve"> </w:t>
      </w:r>
    </w:p>
    <w:p w:rsidR="00950D0E" w:rsidRPr="00F51251" w:rsidRDefault="00950D0E" w:rsidP="00106D44">
      <w:pPr>
        <w:tabs>
          <w:tab w:val="left" w:pos="426"/>
        </w:tabs>
        <w:jc w:val="both"/>
        <w:rPr>
          <w:rFonts w:ascii="GHEA Grapalat" w:hAnsi="GHEA Grapalat" w:cs="Arial Armenian"/>
          <w:sz w:val="20"/>
          <w:lang w:val="es-ES"/>
        </w:rPr>
      </w:pPr>
      <w:r w:rsidRPr="00F51251">
        <w:rPr>
          <w:rFonts w:ascii="GHEA Grapalat" w:hAnsi="GHEA Grapalat" w:cs="Arial Armenian"/>
          <w:sz w:val="20"/>
          <w:lang w:val="es-ES"/>
        </w:rPr>
        <w:t xml:space="preserve">2.1 </w:t>
      </w:r>
      <w:r w:rsidRPr="00F51251">
        <w:rPr>
          <w:rFonts w:ascii="GHEA Grapalat" w:hAnsi="GHEA Grapalat" w:cs="Sylfaen"/>
          <w:sz w:val="20"/>
        </w:rPr>
        <w:t>Սույն</w:t>
      </w:r>
      <w:r w:rsidRPr="00F51251">
        <w:rPr>
          <w:rFonts w:ascii="GHEA Grapalat" w:hAnsi="GHEA Grapalat" w:cs="Arial Armenian"/>
          <w:sz w:val="20"/>
          <w:lang w:val="es-ES"/>
        </w:rPr>
        <w:t xml:space="preserve">  ընթացակարգին </w:t>
      </w:r>
      <w:r w:rsidRPr="00F51251">
        <w:rPr>
          <w:rFonts w:ascii="GHEA Grapalat" w:hAnsi="GHEA Grapalat" w:cs="Sylfaen"/>
          <w:sz w:val="20"/>
        </w:rPr>
        <w:t>մասնակցելու</w:t>
      </w:r>
      <w:r w:rsidRPr="00F51251">
        <w:rPr>
          <w:rFonts w:ascii="GHEA Grapalat" w:hAnsi="GHEA Grapalat" w:cs="Arial Armenia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իրավունք</w:t>
      </w:r>
      <w:r w:rsidRPr="00F51251">
        <w:rPr>
          <w:rFonts w:ascii="GHEA Grapalat" w:hAnsi="GHEA Grapalat" w:cs="Arial Armenia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չունեն</w:t>
      </w:r>
      <w:r w:rsidRPr="00F51251">
        <w:rPr>
          <w:rFonts w:ascii="GHEA Grapalat" w:hAnsi="GHEA Grapalat" w:cs="Arial Armenia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անձինք</w:t>
      </w:r>
      <w:r w:rsidRPr="00F51251">
        <w:rPr>
          <w:rFonts w:ascii="GHEA Grapalat" w:hAnsi="GHEA Grapalat" w:cs="Sylfaen"/>
          <w:sz w:val="20"/>
          <w:lang w:val="es-ES"/>
        </w:rPr>
        <w:t>.</w:t>
      </w:r>
    </w:p>
    <w:p w:rsidR="00950D0E" w:rsidRPr="00F51251" w:rsidRDefault="00950D0E" w:rsidP="00106D44">
      <w:pPr>
        <w:tabs>
          <w:tab w:val="left" w:pos="426"/>
        </w:tabs>
        <w:jc w:val="both"/>
        <w:rPr>
          <w:rFonts w:ascii="GHEA Grapalat" w:hAnsi="GHEA Grapalat"/>
          <w:sz w:val="20"/>
          <w:szCs w:val="20"/>
          <w:lang w:val="es-ES"/>
        </w:rPr>
      </w:pPr>
      <w:r w:rsidRPr="00F51251">
        <w:rPr>
          <w:rFonts w:ascii="GHEA Grapalat" w:hAnsi="GHEA Grapalat"/>
          <w:sz w:val="20"/>
          <w:szCs w:val="20"/>
          <w:lang w:val="es-ES"/>
        </w:rPr>
        <w:t xml:space="preserve">1) </w:t>
      </w:r>
      <w:r w:rsidRPr="00F51251">
        <w:rPr>
          <w:rFonts w:ascii="GHEA Grapalat" w:hAnsi="GHEA Grapalat" w:cs="Sylfaen"/>
          <w:sz w:val="20"/>
          <w:szCs w:val="20"/>
        </w:rPr>
        <w:t>որոնք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հայտը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ներկայացնելու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օրվա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դրությամբ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դատական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կարգով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ճանաչվել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են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սնանկ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. </w:t>
      </w:r>
    </w:p>
    <w:p w:rsidR="00950D0E" w:rsidRPr="00F51251" w:rsidRDefault="00950D0E" w:rsidP="00106D44">
      <w:pPr>
        <w:tabs>
          <w:tab w:val="left" w:pos="426"/>
        </w:tabs>
        <w:jc w:val="both"/>
        <w:rPr>
          <w:rFonts w:ascii="GHEA Grapalat" w:hAnsi="GHEA Grapalat"/>
          <w:sz w:val="20"/>
          <w:szCs w:val="20"/>
          <w:lang w:val="es-ES"/>
        </w:rPr>
      </w:pPr>
      <w:r w:rsidRPr="00F51251">
        <w:rPr>
          <w:rFonts w:ascii="GHEA Grapalat" w:hAnsi="GHEA Grapalat"/>
          <w:sz w:val="20"/>
          <w:szCs w:val="20"/>
          <w:lang w:val="es-ES"/>
        </w:rPr>
        <w:t xml:space="preserve">3) </w:t>
      </w:r>
      <w:r w:rsidRPr="00F51251">
        <w:rPr>
          <w:rFonts w:ascii="GHEA Grapalat" w:hAnsi="GHEA Grapalat"/>
          <w:sz w:val="20"/>
          <w:szCs w:val="20"/>
        </w:rPr>
        <w:t>որոնք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կամ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որոնց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գործադիր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մարմնի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ներկայացուցիչը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հայտը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ներկայացնելու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օրվան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նախորդող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  <w:lang w:val="hy-AM"/>
        </w:rPr>
        <w:t>հինգ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տարիների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ընթացքում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դատապարտված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է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եղել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ահաբեկչության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ֆինանսավորման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F51251">
        <w:rPr>
          <w:rFonts w:ascii="GHEA Grapalat" w:hAnsi="GHEA Grapalat"/>
          <w:sz w:val="20"/>
          <w:szCs w:val="20"/>
        </w:rPr>
        <w:t>երեխայի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շահագործման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կամ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մարդկային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թրաֆիքինգ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ներառող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հանցագործության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F51251">
        <w:rPr>
          <w:rFonts w:ascii="GHEA Grapalat" w:hAnsi="GHEA Grapalat" w:cs="Sylfaen"/>
          <w:sz w:val="20"/>
          <w:szCs w:val="20"/>
        </w:rPr>
        <w:t>հանցավոր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համագործակցություն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ստեղծելու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կամ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դրան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մասնակցելու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F51251">
        <w:rPr>
          <w:rFonts w:ascii="GHEA Grapalat" w:hAnsi="GHEA Grapalat" w:cs="Sylfaen"/>
          <w:sz w:val="20"/>
          <w:szCs w:val="20"/>
        </w:rPr>
        <w:t>կաշառք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ստանալու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F51251">
        <w:rPr>
          <w:rFonts w:ascii="GHEA Grapalat" w:hAnsi="GHEA Grapalat"/>
          <w:sz w:val="20"/>
          <w:szCs w:val="20"/>
        </w:rPr>
        <w:t>կաշառք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տալու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կամ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կաշառքի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միջնորդության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և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օրենքով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նախատեսված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տնտեսական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գործունեության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դեմ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ուղղված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հանցագործությունների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համար</w:t>
      </w:r>
      <w:r w:rsidRPr="00F51251">
        <w:rPr>
          <w:rFonts w:ascii="GHEA Grapalat" w:hAnsi="GHEA Grapalat"/>
          <w:sz w:val="20"/>
          <w:szCs w:val="20"/>
          <w:lang w:val="es-ES"/>
        </w:rPr>
        <w:t>,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բացառությամբ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այն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դեպքերի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F51251">
        <w:rPr>
          <w:rFonts w:ascii="GHEA Grapalat" w:hAnsi="GHEA Grapalat" w:cs="Sylfaen"/>
          <w:sz w:val="20"/>
          <w:szCs w:val="20"/>
        </w:rPr>
        <w:t>երբ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դատվածությունը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օրենքով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սահմանված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կարգով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հանված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կամ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մարված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է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.  </w:t>
      </w:r>
    </w:p>
    <w:p w:rsidR="00950D0E" w:rsidRPr="00F51251" w:rsidRDefault="00950D0E" w:rsidP="00106D44">
      <w:pPr>
        <w:tabs>
          <w:tab w:val="left" w:pos="426"/>
        </w:tabs>
        <w:jc w:val="both"/>
        <w:rPr>
          <w:rFonts w:ascii="GHEA Grapalat" w:hAnsi="GHEA Grapalat"/>
          <w:sz w:val="20"/>
          <w:szCs w:val="20"/>
          <w:lang w:val="es-ES"/>
        </w:rPr>
      </w:pPr>
      <w:r w:rsidRPr="00F51251">
        <w:rPr>
          <w:rFonts w:ascii="GHEA Grapalat" w:hAnsi="GHEA Grapalat" w:cs="Sylfaen"/>
          <w:sz w:val="20"/>
          <w:szCs w:val="20"/>
          <w:lang w:val="es-ES"/>
        </w:rPr>
        <w:t>4)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որոնց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վերաբերյալ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գնումների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ոլորտում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հակամրցակցային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համաձայնության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F51251">
        <w:rPr>
          <w:rFonts w:ascii="GHEA Grapalat" w:hAnsi="GHEA Grapalat" w:cs="Sylfaen"/>
          <w:sz w:val="20"/>
          <w:szCs w:val="20"/>
        </w:rPr>
        <w:t>գերիշխող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դիրքի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չարաշահման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կամ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անբարեխիղճ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մրցակցության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համար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պատասխանատվություն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սահմանող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վարչական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ակտը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հայտը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ներկայացվելու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օրվան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նախորդող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երեք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տարվա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ընթացքում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դարձել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է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անբողոքարկելի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F51251">
        <w:rPr>
          <w:rFonts w:ascii="GHEA Grapalat" w:hAnsi="GHEA Grapalat" w:cs="Sylfaen"/>
          <w:sz w:val="20"/>
          <w:szCs w:val="20"/>
        </w:rPr>
        <w:t>իսկ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բողոքարկված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լինելու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դեպքում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թողնվել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է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անփոփոխ</w:t>
      </w:r>
      <w:r w:rsidRPr="00F51251">
        <w:rPr>
          <w:rFonts w:ascii="Cambria Math" w:hAnsi="Cambria Math" w:cs="Cambria Math"/>
          <w:sz w:val="20"/>
          <w:szCs w:val="20"/>
          <w:lang w:val="es-ES"/>
        </w:rPr>
        <w:t>․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5) </w:t>
      </w:r>
      <w:r w:rsidRPr="00F51251">
        <w:rPr>
          <w:rFonts w:ascii="GHEA Grapalat" w:hAnsi="GHEA Grapalat" w:cs="Sylfaen"/>
          <w:sz w:val="20"/>
          <w:szCs w:val="20"/>
        </w:rPr>
        <w:t>որոնք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հայտը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ներկայացնելու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օրվա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դրությամբ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ներառված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են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Եվրասիական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տնտեսական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միությանն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անդամակցող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երկրների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գնումների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մասին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օրենսդրության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համաձայն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հրապարակված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գնումների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գործընթացին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մասնակցելու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իրավունք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չունեցող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մասնակիցների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ցուցակում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. </w:t>
      </w:r>
    </w:p>
    <w:p w:rsidR="00950D0E" w:rsidRPr="00F51251" w:rsidRDefault="00950D0E" w:rsidP="00106D44">
      <w:pPr>
        <w:tabs>
          <w:tab w:val="left" w:pos="426"/>
        </w:tabs>
        <w:jc w:val="both"/>
        <w:rPr>
          <w:rFonts w:ascii="GHEA Grapalat" w:hAnsi="GHEA Grapalat"/>
          <w:sz w:val="20"/>
          <w:szCs w:val="20"/>
          <w:lang w:val="es-ES"/>
        </w:rPr>
      </w:pPr>
      <w:r w:rsidRPr="00F51251">
        <w:rPr>
          <w:rFonts w:ascii="GHEA Grapalat" w:hAnsi="GHEA Grapalat"/>
          <w:sz w:val="20"/>
          <w:szCs w:val="20"/>
          <w:lang w:val="es-ES"/>
        </w:rPr>
        <w:t xml:space="preserve">   6) </w:t>
      </w:r>
      <w:r w:rsidRPr="00F51251">
        <w:rPr>
          <w:rFonts w:ascii="GHEA Grapalat" w:hAnsi="GHEA Grapalat"/>
          <w:sz w:val="20"/>
          <w:szCs w:val="20"/>
        </w:rPr>
        <w:t>որոնք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հայտը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ներկայացնելու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օրվա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դրությամբ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ներառված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են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գնումների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գործընթացին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մասնակցելու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իրավունք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չունեցող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մասնակիցների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ցուցակում</w:t>
      </w:r>
      <w:r w:rsidRPr="00F51251">
        <w:rPr>
          <w:rFonts w:ascii="GHEA Grapalat" w:hAnsi="GHEA Grapalat"/>
          <w:sz w:val="20"/>
          <w:szCs w:val="20"/>
          <w:lang w:val="es-ES"/>
        </w:rPr>
        <w:t>:</w:t>
      </w:r>
    </w:p>
    <w:p w:rsidR="00950D0E" w:rsidRPr="00F51251" w:rsidRDefault="00950D0E" w:rsidP="00106D44">
      <w:pPr>
        <w:tabs>
          <w:tab w:val="left" w:pos="426"/>
        </w:tabs>
        <w:jc w:val="both"/>
        <w:rPr>
          <w:rFonts w:ascii="GHEA Grapalat" w:hAnsi="GHEA Grapalat" w:cs="Sylfaen"/>
          <w:sz w:val="20"/>
          <w:lang w:val="es-ES"/>
        </w:rPr>
      </w:pPr>
      <w:r w:rsidRPr="00F51251">
        <w:rPr>
          <w:rFonts w:ascii="GHEA Grapalat" w:hAnsi="GHEA Grapalat" w:cs="Sylfaen"/>
          <w:sz w:val="20"/>
          <w:lang w:val="es-ES"/>
        </w:rPr>
        <w:t>Ընդ որում, եթե մասնակիցը սույն կետի 5-րդ և 6-րդ ենթակետերով նախատեսված ցուցակներում ներառվել է հայտը ներկայացնելու օրվանից հետո, ապա նրա տվյալ հայտը ենթակա չէ մերժման:</w:t>
      </w:r>
    </w:p>
    <w:p w:rsidR="00950D0E" w:rsidRPr="00F51251" w:rsidRDefault="00950D0E" w:rsidP="00106D44">
      <w:pPr>
        <w:shd w:val="clear" w:color="auto" w:fill="FFFFFF"/>
        <w:tabs>
          <w:tab w:val="left" w:pos="426"/>
        </w:tabs>
        <w:jc w:val="both"/>
        <w:rPr>
          <w:rFonts w:ascii="GHEA Grapalat" w:hAnsi="GHEA Grapalat" w:cs="Arial"/>
          <w:sz w:val="20"/>
          <w:lang w:val="es-ES"/>
        </w:rPr>
      </w:pPr>
      <w:r w:rsidRPr="00F51251">
        <w:rPr>
          <w:rFonts w:ascii="GHEA Grapalat" w:hAnsi="GHEA Grapalat" w:cs="Arial"/>
          <w:sz w:val="20"/>
          <w:lang w:val="es-ES"/>
        </w:rPr>
        <w:t>Մասնակիցն ընդգրկվում է գնումների գործընթացին մասնակցելու իրավունք չունեցող մասնակիցների ցուցակում (այսուհետ նաև ցուցակ), եթե`</w:t>
      </w:r>
    </w:p>
    <w:p w:rsidR="00950D0E" w:rsidRPr="00F51251" w:rsidRDefault="00950D0E" w:rsidP="00106D44">
      <w:pPr>
        <w:pStyle w:val="aff3"/>
        <w:numPr>
          <w:ilvl w:val="0"/>
          <w:numId w:val="32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GHEA Grapalat" w:hAnsi="GHEA Grapalat" w:cs="Arial"/>
          <w:sz w:val="20"/>
          <w:lang w:val="es-ES" w:eastAsia="en-US"/>
        </w:rPr>
      </w:pPr>
      <w:r w:rsidRPr="00F51251">
        <w:rPr>
          <w:rFonts w:ascii="GHEA Grapalat" w:hAnsi="GHEA Grapalat" w:cs="Arial"/>
          <w:sz w:val="20"/>
          <w:lang w:val="es-ES" w:eastAsia="en-US"/>
        </w:rPr>
        <w:t>խախտել է պայմանագրով նախատեսված կամ գնման գործընթացի շրջանակում ստանձնած պարտավորությունը,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(կամ) պայմանագրով սահմանված ժամկետում չի վճարել հայտի, պայմանագրի և (կամ) որակավորան ապահովման գումարը.</w:t>
      </w:r>
    </w:p>
    <w:p w:rsidR="00950D0E" w:rsidRPr="00F51251" w:rsidRDefault="00950D0E" w:rsidP="00106D44">
      <w:pPr>
        <w:pStyle w:val="aff3"/>
        <w:numPr>
          <w:ilvl w:val="0"/>
          <w:numId w:val="32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GHEA Grapalat" w:hAnsi="GHEA Grapalat" w:cs="Arial"/>
          <w:sz w:val="20"/>
          <w:lang w:val="es-ES"/>
        </w:rPr>
      </w:pPr>
      <w:r w:rsidRPr="00F51251">
        <w:rPr>
          <w:rFonts w:ascii="GHEA Grapalat" w:hAnsi="GHEA Grapalat" w:cs="Arial"/>
          <w:sz w:val="20"/>
          <w:lang w:val="es-ES" w:eastAsia="en-US"/>
        </w:rPr>
        <w:t>որպես ընտրված մասնակից հրաժարվել կամ զրկվել է պայմանագիր կնքելու իրավունքից:</w:t>
      </w:r>
    </w:p>
    <w:p w:rsidR="00950D0E" w:rsidRPr="00F51251" w:rsidRDefault="00950D0E" w:rsidP="00106D44">
      <w:pPr>
        <w:tabs>
          <w:tab w:val="left" w:pos="426"/>
        </w:tabs>
        <w:jc w:val="both"/>
        <w:rPr>
          <w:rFonts w:ascii="GHEA Grapalat" w:hAnsi="GHEA Grapalat" w:cs="Sylfaen"/>
          <w:sz w:val="20"/>
          <w:lang w:val="es-ES"/>
        </w:rPr>
      </w:pPr>
    </w:p>
    <w:p w:rsidR="00950D0E" w:rsidRPr="00F51251" w:rsidRDefault="00950D0E" w:rsidP="00106D44">
      <w:pPr>
        <w:tabs>
          <w:tab w:val="left" w:pos="426"/>
        </w:tabs>
        <w:jc w:val="both"/>
        <w:rPr>
          <w:rFonts w:ascii="GHEA Grapalat" w:hAnsi="GHEA Grapalat" w:cs="Sylfaen"/>
          <w:sz w:val="20"/>
          <w:lang w:val="es-ES"/>
        </w:rPr>
      </w:pPr>
      <w:r w:rsidRPr="00F51251">
        <w:rPr>
          <w:rFonts w:ascii="GHEA Grapalat" w:hAnsi="GHEA Grapalat" w:cs="Sylfaen"/>
          <w:sz w:val="20"/>
          <w:lang w:val="es-ES"/>
        </w:rPr>
        <w:t>2.2 Մասնակցության իրավունքի գնահատման համար մասնակիցը հայտով պետք է ներկայացնի իր կողմից հաստատված` սույն</w:t>
      </w:r>
      <w:r w:rsidRPr="00F51251">
        <w:rPr>
          <w:rFonts w:ascii="GHEA Grapalat" w:hAnsi="GHEA Grapalat" w:cs="Arial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lang w:val="es-ES"/>
        </w:rPr>
        <w:t>հրավերի</w:t>
      </w:r>
      <w:r w:rsidRPr="00F51251">
        <w:rPr>
          <w:rFonts w:ascii="GHEA Grapalat" w:hAnsi="GHEA Grapalat" w:cs="Arial"/>
          <w:sz w:val="20"/>
          <w:lang w:val="es-ES"/>
        </w:rPr>
        <w:t xml:space="preserve"> 2-րդ </w:t>
      </w:r>
      <w:r w:rsidRPr="00F51251">
        <w:rPr>
          <w:rFonts w:ascii="GHEA Grapalat" w:hAnsi="GHEA Grapalat" w:cs="Sylfaen"/>
          <w:sz w:val="20"/>
          <w:lang w:val="es-ES"/>
        </w:rPr>
        <w:t>մասի</w:t>
      </w:r>
      <w:r w:rsidRPr="00F51251">
        <w:rPr>
          <w:rFonts w:ascii="GHEA Grapalat" w:hAnsi="GHEA Grapalat" w:cs="Arial"/>
          <w:sz w:val="20"/>
          <w:lang w:val="es-ES"/>
        </w:rPr>
        <w:t xml:space="preserve"> 2.</w:t>
      </w:r>
      <w:r w:rsidRPr="00F51251">
        <w:rPr>
          <w:rFonts w:ascii="GHEA Grapalat" w:hAnsi="GHEA Grapalat" w:cs="Arial"/>
          <w:sz w:val="20"/>
          <w:lang w:val="hy-AM"/>
        </w:rPr>
        <w:t>1</w:t>
      </w:r>
      <w:r w:rsidRPr="00F51251">
        <w:rPr>
          <w:rFonts w:ascii="GHEA Grapalat" w:hAnsi="GHEA Grapalat" w:cs="Arial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lang w:val="es-ES"/>
        </w:rPr>
        <w:t>կետով</w:t>
      </w:r>
      <w:r w:rsidRPr="00F51251">
        <w:rPr>
          <w:rFonts w:ascii="GHEA Grapalat" w:hAnsi="GHEA Grapalat" w:cs="Arial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lang w:val="es-ES"/>
        </w:rPr>
        <w:t>նախատեսված</w:t>
      </w:r>
      <w:r w:rsidRPr="00F51251">
        <w:rPr>
          <w:rFonts w:ascii="GHEA Grapalat" w:hAnsi="GHEA Grapalat" w:cs="Arial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lang w:val="es-ES"/>
        </w:rPr>
        <w:t>գրավոր</w:t>
      </w:r>
      <w:r w:rsidRPr="00F51251">
        <w:rPr>
          <w:rFonts w:ascii="GHEA Grapalat" w:hAnsi="GHEA Grapalat" w:cs="Arial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lang w:val="es-ES"/>
        </w:rPr>
        <w:t xml:space="preserve">հայտարարություն: </w:t>
      </w:r>
      <w:r w:rsidRPr="00F51251">
        <w:rPr>
          <w:rFonts w:ascii="GHEA Grapalat" w:hAnsi="GHEA Grapalat" w:cs="Sylfaen"/>
          <w:sz w:val="20"/>
        </w:rPr>
        <w:t>Բացի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սույն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կետով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նախատեսված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հայտարարությունից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մասնակցության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իրավունքի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գնահատման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համար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մասնակցից</w:t>
      </w:r>
      <w:r w:rsidRPr="00F51251">
        <w:rPr>
          <w:rFonts w:ascii="GHEA Grapalat" w:hAnsi="GHEA Grapalat" w:cs="Sylfaen"/>
          <w:sz w:val="20"/>
          <w:lang w:val="es-ES"/>
        </w:rPr>
        <w:t xml:space="preserve">, </w:t>
      </w:r>
      <w:r w:rsidRPr="00F51251">
        <w:rPr>
          <w:rFonts w:ascii="GHEA Grapalat" w:hAnsi="GHEA Grapalat" w:cs="Sylfaen"/>
          <w:sz w:val="20"/>
        </w:rPr>
        <w:t>այդ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թվում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ընտրված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մասնակցից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այլ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փաստաթղթեր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կամ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հիմնավորումներ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չեն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կարող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</w:rPr>
        <w:t>պահանջվել</w:t>
      </w:r>
      <w:r w:rsidRPr="00F51251">
        <w:rPr>
          <w:rFonts w:ascii="GHEA Grapalat" w:hAnsi="GHEA Grapalat" w:cs="Sylfaen"/>
          <w:sz w:val="20"/>
          <w:lang w:val="es-ES"/>
        </w:rPr>
        <w:t>:</w:t>
      </w:r>
      <w:r w:rsidRPr="00F51251">
        <w:rPr>
          <w:rFonts w:ascii="GHEA Grapalat" w:hAnsi="GHEA Grapalat" w:cs="Tahoma"/>
          <w:sz w:val="20"/>
          <w:lang w:val="hy-AM"/>
        </w:rPr>
        <w:t xml:space="preserve"> </w:t>
      </w:r>
      <w:r w:rsidRPr="00F51251">
        <w:rPr>
          <w:rFonts w:ascii="GHEA Grapalat" w:hAnsi="GHEA Grapalat" w:cs="Tahoma"/>
          <w:sz w:val="20"/>
        </w:rPr>
        <w:lastRenderedPageBreak/>
        <w:t>Մասնակցի</w:t>
      </w:r>
      <w:r w:rsidRPr="00F51251">
        <w:rPr>
          <w:rFonts w:ascii="GHEA Grapalat" w:hAnsi="GHEA Grapalat" w:cs="Tahoma"/>
          <w:sz w:val="20"/>
          <w:lang w:val="es-ES"/>
        </w:rPr>
        <w:t xml:space="preserve"> </w:t>
      </w:r>
      <w:r w:rsidRPr="00F51251">
        <w:rPr>
          <w:rFonts w:ascii="GHEA Grapalat" w:hAnsi="GHEA Grapalat" w:cs="Tahoma"/>
          <w:sz w:val="20"/>
        </w:rPr>
        <w:t>հայտարարության</w:t>
      </w:r>
      <w:r w:rsidRPr="00F51251">
        <w:rPr>
          <w:rFonts w:ascii="GHEA Grapalat" w:hAnsi="GHEA Grapalat" w:cs="Tahoma"/>
          <w:sz w:val="20"/>
          <w:lang w:val="es-ES"/>
        </w:rPr>
        <w:t xml:space="preserve"> </w:t>
      </w:r>
      <w:r w:rsidRPr="00F51251">
        <w:rPr>
          <w:rFonts w:ascii="GHEA Grapalat" w:hAnsi="GHEA Grapalat" w:cs="Tahoma"/>
          <w:sz w:val="20"/>
        </w:rPr>
        <w:t>իսկությունը</w:t>
      </w:r>
      <w:r w:rsidRPr="00F51251">
        <w:rPr>
          <w:rFonts w:ascii="GHEA Grapalat" w:hAnsi="GHEA Grapalat" w:cs="Tahoma"/>
          <w:sz w:val="20"/>
          <w:lang w:val="es-ES"/>
        </w:rPr>
        <w:t xml:space="preserve"> </w:t>
      </w:r>
      <w:r w:rsidRPr="00F51251">
        <w:rPr>
          <w:rFonts w:ascii="GHEA Grapalat" w:hAnsi="GHEA Grapalat" w:cs="Tahoma"/>
          <w:sz w:val="20"/>
        </w:rPr>
        <w:t>գնահատող</w:t>
      </w:r>
      <w:r w:rsidRPr="00F51251">
        <w:rPr>
          <w:rFonts w:ascii="GHEA Grapalat" w:hAnsi="GHEA Grapalat" w:cs="Tahoma"/>
          <w:sz w:val="20"/>
          <w:lang w:val="es-ES"/>
        </w:rPr>
        <w:t xml:space="preserve"> </w:t>
      </w:r>
      <w:r w:rsidRPr="00F51251">
        <w:rPr>
          <w:rFonts w:ascii="GHEA Grapalat" w:hAnsi="GHEA Grapalat" w:cs="Tahoma"/>
          <w:sz w:val="20"/>
        </w:rPr>
        <w:t>հանձնաժողովը</w:t>
      </w:r>
      <w:r w:rsidRPr="00F51251">
        <w:rPr>
          <w:rFonts w:ascii="GHEA Grapalat" w:hAnsi="GHEA Grapalat" w:cs="Tahoma"/>
          <w:sz w:val="20"/>
          <w:lang w:val="es-ES"/>
        </w:rPr>
        <w:t xml:space="preserve"> (</w:t>
      </w:r>
      <w:r w:rsidRPr="00F51251">
        <w:rPr>
          <w:rFonts w:ascii="GHEA Grapalat" w:hAnsi="GHEA Grapalat" w:cs="Tahoma"/>
          <w:sz w:val="20"/>
        </w:rPr>
        <w:t>այսուհետ</w:t>
      </w:r>
      <w:r w:rsidRPr="00F51251">
        <w:rPr>
          <w:rFonts w:ascii="GHEA Grapalat" w:hAnsi="GHEA Grapalat" w:cs="Tahoma"/>
          <w:sz w:val="20"/>
          <w:lang w:val="es-ES"/>
        </w:rPr>
        <w:t xml:space="preserve">` </w:t>
      </w:r>
      <w:r w:rsidRPr="00F51251">
        <w:rPr>
          <w:rFonts w:ascii="GHEA Grapalat" w:hAnsi="GHEA Grapalat" w:cs="Tahoma"/>
          <w:sz w:val="20"/>
        </w:rPr>
        <w:t>հանձնաժողով</w:t>
      </w:r>
      <w:r w:rsidRPr="00F51251">
        <w:rPr>
          <w:rFonts w:ascii="GHEA Grapalat" w:hAnsi="GHEA Grapalat" w:cs="Tahoma"/>
          <w:sz w:val="20"/>
          <w:lang w:val="es-ES"/>
        </w:rPr>
        <w:t xml:space="preserve">) </w:t>
      </w:r>
      <w:r w:rsidRPr="00F51251">
        <w:rPr>
          <w:rFonts w:ascii="GHEA Grapalat" w:hAnsi="GHEA Grapalat" w:cs="Tahoma"/>
          <w:sz w:val="20"/>
        </w:rPr>
        <w:t>գնահատում</w:t>
      </w:r>
      <w:r w:rsidRPr="00F51251">
        <w:rPr>
          <w:rFonts w:ascii="GHEA Grapalat" w:hAnsi="GHEA Grapalat" w:cs="Tahoma"/>
          <w:sz w:val="20"/>
          <w:lang w:val="es-ES"/>
        </w:rPr>
        <w:t xml:space="preserve"> </w:t>
      </w:r>
      <w:r w:rsidRPr="00F51251">
        <w:rPr>
          <w:rFonts w:ascii="GHEA Grapalat" w:hAnsi="GHEA Grapalat" w:cs="Tahoma"/>
          <w:sz w:val="20"/>
        </w:rPr>
        <w:t>է</w:t>
      </w:r>
      <w:r w:rsidRPr="00F51251">
        <w:rPr>
          <w:rFonts w:ascii="GHEA Grapalat" w:hAnsi="GHEA Grapalat" w:cs="Tahoma"/>
          <w:sz w:val="20"/>
          <w:lang w:val="es-ES"/>
        </w:rPr>
        <w:t xml:space="preserve"> </w:t>
      </w:r>
      <w:r w:rsidRPr="00F51251">
        <w:rPr>
          <w:rFonts w:ascii="GHEA Grapalat" w:hAnsi="GHEA Grapalat" w:cs="Tahoma"/>
          <w:sz w:val="20"/>
        </w:rPr>
        <w:t>սույն</w:t>
      </w:r>
      <w:r w:rsidRPr="00F51251">
        <w:rPr>
          <w:rFonts w:ascii="GHEA Grapalat" w:hAnsi="GHEA Grapalat" w:cs="Tahoma"/>
          <w:sz w:val="20"/>
          <w:lang w:val="es-ES"/>
        </w:rPr>
        <w:t xml:space="preserve"> </w:t>
      </w:r>
      <w:r w:rsidRPr="00F51251">
        <w:rPr>
          <w:rFonts w:ascii="GHEA Grapalat" w:hAnsi="GHEA Grapalat" w:cs="Tahoma"/>
          <w:sz w:val="20"/>
        </w:rPr>
        <w:t>հրավերով</w:t>
      </w:r>
      <w:r w:rsidRPr="00F51251">
        <w:rPr>
          <w:rFonts w:ascii="GHEA Grapalat" w:hAnsi="GHEA Grapalat" w:cs="Tahoma"/>
          <w:sz w:val="20"/>
          <w:lang w:val="es-ES"/>
        </w:rPr>
        <w:t xml:space="preserve"> </w:t>
      </w:r>
      <w:r w:rsidRPr="00F51251">
        <w:rPr>
          <w:rFonts w:ascii="GHEA Grapalat" w:hAnsi="GHEA Grapalat" w:cs="Tahoma"/>
          <w:sz w:val="20"/>
        </w:rPr>
        <w:t>սահմանված</w:t>
      </w:r>
      <w:r w:rsidRPr="00F51251">
        <w:rPr>
          <w:rFonts w:ascii="GHEA Grapalat" w:hAnsi="GHEA Grapalat" w:cs="Tahoma"/>
          <w:sz w:val="20"/>
          <w:lang w:val="es-ES"/>
        </w:rPr>
        <w:t xml:space="preserve"> </w:t>
      </w:r>
      <w:r w:rsidRPr="00F51251">
        <w:rPr>
          <w:rFonts w:ascii="GHEA Grapalat" w:hAnsi="GHEA Grapalat" w:cs="Tahoma"/>
          <w:sz w:val="20"/>
        </w:rPr>
        <w:t>պայմաններով</w:t>
      </w:r>
      <w:r w:rsidRPr="00F51251">
        <w:rPr>
          <w:rFonts w:ascii="GHEA Grapalat" w:hAnsi="GHEA Grapalat" w:cs="Tahoma"/>
          <w:sz w:val="20"/>
          <w:lang w:val="es-ES"/>
        </w:rPr>
        <w:t>:</w:t>
      </w:r>
    </w:p>
    <w:p w:rsidR="00950D0E" w:rsidRPr="00F51251" w:rsidRDefault="00950D0E" w:rsidP="00106D44">
      <w:pPr>
        <w:tabs>
          <w:tab w:val="left" w:pos="426"/>
        </w:tabs>
        <w:jc w:val="both"/>
        <w:rPr>
          <w:rFonts w:ascii="GHEA Grapalat" w:hAnsi="GHEA Grapalat"/>
          <w:sz w:val="20"/>
          <w:szCs w:val="20"/>
          <w:lang w:val="es-ES"/>
        </w:rPr>
      </w:pPr>
      <w:r w:rsidRPr="00F51251">
        <w:rPr>
          <w:rFonts w:ascii="GHEA Grapalat" w:hAnsi="GHEA Grapalat" w:cs="Tahoma"/>
          <w:sz w:val="20"/>
          <w:szCs w:val="20"/>
          <w:lang w:val="es-ES"/>
        </w:rPr>
        <w:t xml:space="preserve">2.3 </w:t>
      </w:r>
      <w:r w:rsidRPr="00F51251">
        <w:rPr>
          <w:rFonts w:ascii="GHEA Grapalat" w:hAnsi="GHEA Grapalat" w:cs="Sylfaen"/>
          <w:sz w:val="20"/>
          <w:szCs w:val="20"/>
        </w:rPr>
        <w:t>Արգելվում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է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սույն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կետով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սահմանված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փոխկապակցված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անձանց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և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F51251">
        <w:rPr>
          <w:rFonts w:ascii="GHEA Grapalat" w:hAnsi="GHEA Grapalat"/>
          <w:sz w:val="20"/>
          <w:szCs w:val="20"/>
        </w:rPr>
        <w:t>կամ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F51251">
        <w:rPr>
          <w:rFonts w:ascii="GHEA Grapalat" w:hAnsi="GHEA Grapalat" w:cs="Sylfaen"/>
          <w:sz w:val="20"/>
          <w:szCs w:val="20"/>
        </w:rPr>
        <w:t>միևնույն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անձի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F51251">
        <w:rPr>
          <w:rFonts w:ascii="GHEA Grapalat" w:hAnsi="GHEA Grapalat" w:cs="Sylfaen"/>
          <w:sz w:val="20"/>
          <w:szCs w:val="20"/>
        </w:rPr>
        <w:t>անձանց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F51251">
        <w:rPr>
          <w:rFonts w:ascii="GHEA Grapalat" w:hAnsi="GHEA Grapalat" w:cs="Sylfaen"/>
          <w:sz w:val="20"/>
          <w:szCs w:val="20"/>
        </w:rPr>
        <w:t>կողմից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հիմնադրված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կամ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ավելի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քան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հիսուն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տոկոս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միևնույն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անձի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F51251">
        <w:rPr>
          <w:rFonts w:ascii="GHEA Grapalat" w:hAnsi="GHEA Grapalat" w:cs="Sylfaen"/>
          <w:sz w:val="20"/>
          <w:szCs w:val="20"/>
        </w:rPr>
        <w:t>անձանց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F51251">
        <w:rPr>
          <w:rFonts w:ascii="GHEA Grapalat" w:hAnsi="GHEA Grapalat" w:cs="Sylfaen"/>
          <w:sz w:val="20"/>
          <w:szCs w:val="20"/>
        </w:rPr>
        <w:t>պատկանող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բաժնեմաս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F51251">
        <w:rPr>
          <w:rFonts w:ascii="GHEA Grapalat" w:hAnsi="GHEA Grapalat"/>
          <w:sz w:val="20"/>
          <w:szCs w:val="20"/>
        </w:rPr>
        <w:t>փայաբաժին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F51251">
        <w:rPr>
          <w:rFonts w:ascii="GHEA Grapalat" w:hAnsi="GHEA Grapalat" w:cs="Sylfaen"/>
          <w:sz w:val="20"/>
          <w:szCs w:val="20"/>
        </w:rPr>
        <w:t>ունեցող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կազմակերպությունների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միաժամանակյա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մասնակցությունը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սույն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ընթացակարգին</w:t>
      </w:r>
      <w:r w:rsidRPr="00F5125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51251">
        <w:rPr>
          <w:rFonts w:ascii="GHEA Grapalat" w:hAnsi="GHEA Grapalat" w:cs="Sylfaen"/>
          <w:sz w:val="20"/>
          <w:szCs w:val="20"/>
          <w:lang w:val="es-ES"/>
        </w:rPr>
        <w:t>(</w:t>
      </w:r>
      <w:r w:rsidRPr="00F51251">
        <w:rPr>
          <w:rFonts w:ascii="GHEA Grapalat" w:hAnsi="GHEA Grapalat" w:cs="Sylfaen"/>
          <w:sz w:val="20"/>
          <w:szCs w:val="20"/>
        </w:rPr>
        <w:t>միևնույն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չափաբաժնին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), </w:t>
      </w:r>
      <w:r w:rsidRPr="00F51251">
        <w:rPr>
          <w:rFonts w:ascii="GHEA Grapalat" w:hAnsi="GHEA Grapalat" w:cs="Sylfaen"/>
          <w:sz w:val="20"/>
          <w:szCs w:val="20"/>
        </w:rPr>
        <w:t>բացառությամբ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պետության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կամ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համայնքների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կողմից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հիմնադրված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կազմակերպությունների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և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(</w:t>
      </w:r>
      <w:r w:rsidRPr="00F51251">
        <w:rPr>
          <w:rFonts w:ascii="GHEA Grapalat" w:hAnsi="GHEA Grapalat" w:cs="Sylfaen"/>
          <w:sz w:val="20"/>
          <w:szCs w:val="20"/>
        </w:rPr>
        <w:t>կամ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) </w:t>
      </w:r>
      <w:r w:rsidRPr="00F51251">
        <w:rPr>
          <w:rFonts w:ascii="GHEA Grapalat" w:hAnsi="GHEA Grapalat" w:cs="Sylfaen"/>
          <w:sz w:val="20"/>
        </w:rPr>
        <w:t>համատեղ</w:t>
      </w:r>
      <w:r w:rsidRPr="00F51251">
        <w:rPr>
          <w:rFonts w:ascii="GHEA Grapalat" w:hAnsi="GHEA Grapalat" w:cs="Times Armenian"/>
          <w:sz w:val="20"/>
          <w:lang w:val="af-ZA"/>
        </w:rPr>
        <w:t xml:space="preserve"> </w:t>
      </w:r>
      <w:r w:rsidRPr="00F51251">
        <w:rPr>
          <w:rFonts w:ascii="GHEA Grapalat" w:hAnsi="GHEA Grapalat" w:cs="Times Armenian"/>
          <w:sz w:val="20"/>
        </w:rPr>
        <w:t>գ</w:t>
      </w:r>
      <w:r w:rsidRPr="00F51251">
        <w:rPr>
          <w:rFonts w:ascii="GHEA Grapalat" w:hAnsi="GHEA Grapalat" w:cs="Sylfaen"/>
          <w:sz w:val="20"/>
        </w:rPr>
        <w:t>ործունեության</w:t>
      </w:r>
      <w:r w:rsidRPr="00F51251">
        <w:rPr>
          <w:rFonts w:ascii="GHEA Grapalat" w:hAnsi="GHEA Grapalat" w:cs="Times Armenian"/>
          <w:sz w:val="20"/>
          <w:lang w:val="af-ZA"/>
        </w:rPr>
        <w:t xml:space="preserve"> </w:t>
      </w:r>
      <w:r w:rsidRPr="00F51251">
        <w:rPr>
          <w:rFonts w:ascii="GHEA Grapalat" w:hAnsi="GHEA Grapalat" w:cs="Sylfaen"/>
          <w:sz w:val="20"/>
        </w:rPr>
        <w:t>կար</w:t>
      </w:r>
      <w:r w:rsidRPr="00F51251">
        <w:rPr>
          <w:rFonts w:ascii="GHEA Grapalat" w:hAnsi="GHEA Grapalat" w:cs="Times Armenian"/>
          <w:sz w:val="20"/>
        </w:rPr>
        <w:t>գ</w:t>
      </w:r>
      <w:r w:rsidRPr="00F51251">
        <w:rPr>
          <w:rFonts w:ascii="GHEA Grapalat" w:hAnsi="GHEA Grapalat" w:cs="Sylfaen"/>
          <w:sz w:val="20"/>
        </w:rPr>
        <w:t>ով</w:t>
      </w:r>
      <w:r w:rsidRPr="00F51251">
        <w:rPr>
          <w:rFonts w:ascii="GHEA Grapalat" w:hAnsi="GHEA Grapalat" w:cs="Sylfaen"/>
          <w:sz w:val="20"/>
          <w:lang w:val="af-ZA"/>
        </w:rPr>
        <w:t xml:space="preserve"> </w:t>
      </w:r>
      <w:r w:rsidRPr="00F51251">
        <w:rPr>
          <w:rFonts w:ascii="GHEA Grapalat" w:hAnsi="GHEA Grapalat" w:cs="Times Armenian"/>
          <w:sz w:val="20"/>
          <w:lang w:val="af-ZA"/>
        </w:rPr>
        <w:t>(</w:t>
      </w:r>
      <w:r w:rsidRPr="00F51251">
        <w:rPr>
          <w:rFonts w:ascii="GHEA Grapalat" w:hAnsi="GHEA Grapalat" w:cs="Sylfaen"/>
          <w:sz w:val="20"/>
        </w:rPr>
        <w:t>կոնսորցիումով</w:t>
      </w:r>
      <w:r w:rsidRPr="00F51251">
        <w:rPr>
          <w:rFonts w:ascii="GHEA Grapalat" w:hAnsi="GHEA Grapalat" w:cs="Times Armenian"/>
          <w:sz w:val="20"/>
          <w:lang w:val="af-ZA"/>
        </w:rPr>
        <w:t xml:space="preserve">) </w:t>
      </w:r>
      <w:r w:rsidRPr="00F51251">
        <w:rPr>
          <w:rFonts w:ascii="GHEA Grapalat" w:hAnsi="GHEA Grapalat" w:cs="Times Armenian"/>
          <w:sz w:val="20"/>
        </w:rPr>
        <w:t>գ</w:t>
      </w:r>
      <w:r w:rsidRPr="00F51251">
        <w:rPr>
          <w:rFonts w:ascii="GHEA Grapalat" w:hAnsi="GHEA Grapalat" w:cs="Sylfaen"/>
          <w:sz w:val="20"/>
        </w:rPr>
        <w:t>նումների</w:t>
      </w:r>
      <w:r w:rsidRPr="00F51251">
        <w:rPr>
          <w:rFonts w:ascii="GHEA Grapalat" w:hAnsi="GHEA Grapalat" w:cs="Times Armenian"/>
          <w:sz w:val="20"/>
          <w:lang w:val="af-ZA"/>
        </w:rPr>
        <w:t xml:space="preserve"> </w:t>
      </w:r>
      <w:r w:rsidRPr="00F51251">
        <w:rPr>
          <w:rFonts w:ascii="GHEA Grapalat" w:hAnsi="GHEA Grapalat" w:cs="Times Armenian"/>
          <w:sz w:val="20"/>
        </w:rPr>
        <w:t>գ</w:t>
      </w:r>
      <w:r w:rsidRPr="00F51251">
        <w:rPr>
          <w:rFonts w:ascii="GHEA Grapalat" w:hAnsi="GHEA Grapalat" w:cs="Sylfaen"/>
          <w:sz w:val="20"/>
        </w:rPr>
        <w:t>ործընթացին</w:t>
      </w:r>
      <w:r w:rsidRPr="00F51251">
        <w:rPr>
          <w:rFonts w:ascii="GHEA Grapalat" w:hAnsi="GHEA Grapalat" w:cs="Sylfaen"/>
          <w:sz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մասնակցության</w:t>
      </w:r>
      <w:r w:rsidRPr="00F5125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 w:cs="Sylfaen"/>
          <w:sz w:val="20"/>
          <w:szCs w:val="20"/>
        </w:rPr>
        <w:t>դեպքերի</w:t>
      </w:r>
      <w:r w:rsidRPr="00F51251">
        <w:rPr>
          <w:rFonts w:ascii="GHEA Grapalat" w:hAnsi="GHEA Grapalat" w:cs="Sylfaen"/>
          <w:sz w:val="20"/>
          <w:szCs w:val="20"/>
          <w:lang w:val="es-ES"/>
        </w:rPr>
        <w:t>:</w:t>
      </w:r>
    </w:p>
    <w:p w:rsidR="00950D0E" w:rsidRPr="00F51251" w:rsidRDefault="00950D0E" w:rsidP="00106D44">
      <w:pPr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w:rsidRPr="00F51251">
        <w:rPr>
          <w:rFonts w:ascii="GHEA Grapalat" w:hAnsi="GHEA Grapalat"/>
          <w:sz w:val="20"/>
          <w:szCs w:val="20"/>
        </w:rPr>
        <w:t>Կարգի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119-</w:t>
      </w:r>
      <w:r w:rsidRPr="00F51251">
        <w:rPr>
          <w:rFonts w:ascii="GHEA Grapalat" w:hAnsi="GHEA Grapalat"/>
          <w:sz w:val="20"/>
          <w:szCs w:val="20"/>
        </w:rPr>
        <w:t>րդ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</w:rPr>
        <w:t>կետի</w:t>
      </w:r>
      <w:r w:rsidRPr="00F5125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51251">
        <w:rPr>
          <w:rFonts w:ascii="GHEA Grapalat" w:hAnsi="GHEA Grapalat"/>
          <w:sz w:val="20"/>
          <w:szCs w:val="20"/>
          <w:lang w:val="hy-AM"/>
        </w:rPr>
        <w:t>իմաստով`</w:t>
      </w:r>
    </w:p>
    <w:p w:rsidR="00950D0E" w:rsidRPr="00F51251" w:rsidRDefault="00950D0E" w:rsidP="00106D44">
      <w:pPr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w:rsidRPr="00F51251">
        <w:rPr>
          <w:rFonts w:ascii="GHEA Grapalat" w:hAnsi="GHEA Grapalat"/>
          <w:sz w:val="20"/>
          <w:szCs w:val="20"/>
          <w:lang w:val="hy-AM"/>
        </w:rPr>
        <w:t xml:space="preserve">1) ֆիզիկական </w:t>
      </w:r>
      <w:r w:rsidRPr="00F51251">
        <w:rPr>
          <w:rFonts w:ascii="GHEA Grapalat" w:hAnsi="GHEA Grapalat" w:cs="GHEA Grapalat"/>
          <w:sz w:val="20"/>
          <w:szCs w:val="20"/>
          <w:lang w:val="hy-AM"/>
        </w:rPr>
        <w:t xml:space="preserve">անձինք համարվում են փոխկապակցված, </w:t>
      </w:r>
      <w:r w:rsidRPr="00F51251">
        <w:rPr>
          <w:rFonts w:ascii="GHEA Grapalat" w:hAnsi="GHEA Grapalat"/>
          <w:sz w:val="20"/>
          <w:szCs w:val="20"/>
          <w:lang w:val="hy-AM"/>
        </w:rPr>
        <w:t xml:space="preserve">եթե նրանք միևնույն ընտանիքի անդամ են, կամ վարում են ընդհանուր տնտեսություն, կամ համատեղ ձեռնարկատիրական գործունեություն, կամ գործել են համաձայնեցված` ելնելով ընդհանուր տնտեսական շահերից, </w:t>
      </w:r>
    </w:p>
    <w:p w:rsidR="00950D0E" w:rsidRPr="00F51251" w:rsidRDefault="00950D0E" w:rsidP="00106D44">
      <w:pPr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w:rsidRPr="00F51251">
        <w:rPr>
          <w:rFonts w:ascii="GHEA Grapalat" w:hAnsi="GHEA Grapalat"/>
          <w:sz w:val="20"/>
          <w:szCs w:val="20"/>
          <w:lang w:val="hy-AM"/>
        </w:rPr>
        <w:t>2) ֆիզիկական և իրավաբանական անձինք համարվում են փոխկապակցված, եթե նրանք գործել են համաձայնեցված՝ ելնելով ընդհանուր տնտեսական շահերից, կամ եթե տվյալ ֆիզիկական անձը կամ նրա ընտանիքի անդամը հանդիսանում է՝</w:t>
      </w:r>
    </w:p>
    <w:p w:rsidR="00950D0E" w:rsidRPr="00F51251" w:rsidRDefault="00950D0E" w:rsidP="00106D44">
      <w:pPr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w:rsidRPr="00F51251">
        <w:rPr>
          <w:rFonts w:ascii="GHEA Grapalat" w:hAnsi="GHEA Grapalat"/>
          <w:sz w:val="20"/>
          <w:szCs w:val="20"/>
          <w:lang w:val="hy-AM"/>
        </w:rPr>
        <w:t>ա. տվյալ իրավաբանական անձի բաժնետոմսերի տաս տոկոսից ավելին տնօրինող մասնակից.</w:t>
      </w:r>
    </w:p>
    <w:p w:rsidR="00950D0E" w:rsidRPr="00F51251" w:rsidRDefault="00950D0E" w:rsidP="00106D44">
      <w:pPr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w:rsidRPr="00F51251">
        <w:rPr>
          <w:rFonts w:ascii="GHEA Grapalat" w:hAnsi="GHEA Grapalat"/>
          <w:sz w:val="20"/>
          <w:szCs w:val="20"/>
          <w:lang w:val="hy-AM"/>
        </w:rPr>
        <w:t>բ. Հայաստանի Հանրապետության օրենսդրությամբ չարգելված այլ ձևով իրավաբանական անձի որոշումները կանխորոշելու հնարավորություն ունեցող անձ.</w:t>
      </w:r>
    </w:p>
    <w:p w:rsidR="00950D0E" w:rsidRPr="00F51251" w:rsidRDefault="00950D0E" w:rsidP="00106D44">
      <w:pPr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w:rsidRPr="00F51251">
        <w:rPr>
          <w:rFonts w:ascii="GHEA Grapalat" w:hAnsi="GHEA Grapalat"/>
          <w:sz w:val="20"/>
          <w:szCs w:val="20"/>
          <w:lang w:val="hy-AM"/>
        </w:rPr>
        <w:t>գ. տվյալ իրավաբանական անձի խորհրդի նախագահ, խորհրդի նախագահի տեղակալ, խորհրդի անդամ, գործադիր տնօրեն, նրա տեղակալ, գործադիր մարմնի գործառույթներ իրականացնող կոլեգիալ մարմնի նախագահ, անդամ.</w:t>
      </w:r>
    </w:p>
    <w:p w:rsidR="00950D0E" w:rsidRPr="00F51251" w:rsidRDefault="00950D0E" w:rsidP="00106D44">
      <w:pPr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w:rsidRPr="00F51251">
        <w:rPr>
          <w:rFonts w:ascii="GHEA Grapalat" w:hAnsi="GHEA Grapalat"/>
          <w:sz w:val="20"/>
          <w:szCs w:val="20"/>
          <w:lang w:val="hy-AM"/>
        </w:rPr>
        <w:t>դ. իրավաբանական անձի այնպիսի աշխատակից,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ունի.</w:t>
      </w:r>
    </w:p>
    <w:p w:rsidR="00950D0E" w:rsidRPr="00F51251" w:rsidRDefault="00950D0E" w:rsidP="00106D44">
      <w:pPr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w:rsidRPr="00F51251">
        <w:rPr>
          <w:rFonts w:ascii="GHEA Grapalat" w:hAnsi="GHEA Grapalat"/>
          <w:sz w:val="20"/>
          <w:szCs w:val="20"/>
          <w:lang w:val="hy-AM"/>
        </w:rPr>
        <w:t xml:space="preserve">3) ֆիզիկական անձի կարգավիճակ չունեցող մասնակիցները համարվում են փոխկապակցված, եթե` </w:t>
      </w:r>
    </w:p>
    <w:p w:rsidR="00950D0E" w:rsidRPr="00F51251" w:rsidRDefault="00950D0E" w:rsidP="00106D44">
      <w:pPr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w:rsidRPr="00F51251">
        <w:rPr>
          <w:rFonts w:ascii="GHEA Grapalat" w:hAnsi="GHEA Grapalat"/>
          <w:sz w:val="20"/>
          <w:szCs w:val="20"/>
          <w:lang w:val="hy-AM"/>
        </w:rPr>
        <w:tab/>
        <w:t>ա. տվյալ անձը քվեարկելու իրավունքով տիրապետում է մյուսի` ձայնի իրավունք տվող բաժնետոմսերի (բաժնեմասերի, փայերի, այսուհետ` բաժնետոմս) տաս և ավելի տոկոսին, կամ իր մասնակցության ուժով կամ տվյալ անձանց միջև կնքված պայմանագրին համապատասխան հնարավորություն ունի կանխորոշել մյուսի որոշումները.</w:t>
      </w:r>
    </w:p>
    <w:p w:rsidR="00950D0E" w:rsidRPr="00F51251" w:rsidRDefault="00950D0E" w:rsidP="00106D44">
      <w:pPr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w:rsidRPr="00F51251">
        <w:rPr>
          <w:rFonts w:ascii="GHEA Grapalat" w:hAnsi="GHEA Grapalat"/>
          <w:sz w:val="20"/>
          <w:szCs w:val="20"/>
          <w:lang w:val="hy-AM"/>
        </w:rPr>
        <w:tab/>
        <w:t>բ.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(բաժնետերը) և (կամ) մասնակիցները (բաժնետերերը) կամ նրանց ընտանիքի անդամները (եթե մասնակիցը ֆիզիկական անձ է) իրավունք ունեն ուղղակի կամ անուղղակի կերպով տիրապետել (այդ թվում` առուվաճառքի, հավատարմագրային կառավարման, համատեղ գործունեության պայմանագրերի, հանձնարարականի կամ այլ գործարքների հիման վրա) մյուսի`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հնարավորություն.</w:t>
      </w:r>
    </w:p>
    <w:p w:rsidR="00950D0E" w:rsidRPr="00F51251" w:rsidRDefault="00950D0E" w:rsidP="00106D44">
      <w:pPr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w:rsidRPr="00F51251">
        <w:rPr>
          <w:rFonts w:ascii="GHEA Grapalat" w:hAnsi="GHEA Grapalat"/>
          <w:sz w:val="20"/>
          <w:szCs w:val="20"/>
          <w:lang w:val="hy-AM"/>
        </w:rPr>
        <w:t>գ. նրանցից մեկի որևէ կառավարման մարմնի կամ նման պարտականություններ կատարող այլ անձանց,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անձ.</w:t>
      </w:r>
    </w:p>
    <w:p w:rsidR="00950D0E" w:rsidRPr="00F51251" w:rsidRDefault="00950D0E" w:rsidP="00106D44">
      <w:pPr>
        <w:pStyle w:val="af4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/>
          <w:sz w:val="20"/>
          <w:szCs w:val="20"/>
          <w:lang w:val="hy-AM"/>
        </w:rPr>
      </w:pPr>
      <w:r w:rsidRPr="00F51251">
        <w:rPr>
          <w:rFonts w:ascii="GHEA Grapalat" w:hAnsi="GHEA Grapalat"/>
          <w:sz w:val="20"/>
          <w:szCs w:val="20"/>
          <w:lang w:val="hy-AM"/>
        </w:rPr>
        <w:t>դ. նրանք գործել կամ գործում են համաձայնեցված՝ ելնելով ընդհանուր տնտեսական շահերից.</w:t>
      </w:r>
    </w:p>
    <w:p w:rsidR="00950D0E" w:rsidRPr="00F51251" w:rsidRDefault="00950D0E" w:rsidP="00106D44">
      <w:pPr>
        <w:tabs>
          <w:tab w:val="left" w:pos="426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F51251">
        <w:rPr>
          <w:rFonts w:ascii="GHEA Grapalat" w:hAnsi="GHEA Grapalat"/>
          <w:sz w:val="20"/>
          <w:szCs w:val="20"/>
          <w:lang w:val="hy-AM"/>
        </w:rPr>
        <w:t xml:space="preserve"> Սույն կետի իմաստով ընտանիքի անդամ են համարվում հայրը, մայրը, ամուսինը, ամուսնու ծնողները, տատը, պապը, քույրը, եղբայրը, երեխաները, քրոջ կամ եղբոր ամուսինն ու երեխաները:</w:t>
      </w:r>
    </w:p>
    <w:p w:rsidR="00950D0E" w:rsidRPr="00F51251" w:rsidRDefault="00950D0E" w:rsidP="00106D44">
      <w:pPr>
        <w:tabs>
          <w:tab w:val="left" w:pos="426"/>
        </w:tabs>
        <w:jc w:val="both"/>
        <w:rPr>
          <w:rFonts w:ascii="GHEA Grapalat" w:hAnsi="GHEA Grapalat" w:cs="Arial"/>
          <w:sz w:val="20"/>
          <w:lang w:val="hy-AM"/>
        </w:rPr>
      </w:pPr>
      <w:r w:rsidRPr="00F51251">
        <w:rPr>
          <w:rFonts w:ascii="GHEA Grapalat" w:hAnsi="GHEA Grapalat" w:cs="Arial Armenian"/>
          <w:sz w:val="20"/>
          <w:lang w:val="hy-AM"/>
        </w:rPr>
        <w:t xml:space="preserve">2.4 </w:t>
      </w:r>
      <w:r w:rsidRPr="00F51251">
        <w:rPr>
          <w:rFonts w:ascii="GHEA Grapalat" w:hAnsi="GHEA Grapalat" w:cs="Sylfaen"/>
          <w:sz w:val="20"/>
          <w:lang w:val="hy-AM"/>
        </w:rPr>
        <w:t>Մասնակիցը</w:t>
      </w:r>
      <w:r w:rsidRPr="00F51251">
        <w:rPr>
          <w:rFonts w:ascii="GHEA Grapalat" w:hAnsi="GHEA Grapalat" w:cs="Arial"/>
          <w:sz w:val="20"/>
          <w:lang w:val="hy-AM"/>
        </w:rPr>
        <w:t xml:space="preserve"> ընտրված մասնակից ճանաչվելու դեպքում, Օրենքի 35-րդ հոդվածով սահմանված ժամկետում և կարգով ներկայացնում է որակավորման ապահովում՝ իր ներկայացրած գնային առաջարկի </w:t>
      </w:r>
      <w:r w:rsidRPr="00F51251">
        <w:rPr>
          <w:rFonts w:ascii="GHEA Grapalat" w:hAnsi="GHEA Grapalat"/>
          <w:sz w:val="20"/>
          <w:szCs w:val="20"/>
          <w:lang w:val="hy-AM"/>
        </w:rPr>
        <w:t xml:space="preserve">15 տոկոսի չափով: Որակավորման ապահովում չի ներկայացվում, եթե ընտրված մասնակիցը կամ տվյալ ընթացակարգի շրջանակում վերջինիս կողմից` որպես պաշտոնական ներկայացուցիչ, մատակարարվող ապրանքներն արտադրող կազմակերությունը, հայտերը բացելու օրվա դրությամբ ունի միջազգային հեղինակավոր կազմակերպությունների (Fitch, Moodys, </w:t>
      </w:r>
      <w:hyperlink r:id="rId8" w:tgtFrame="_blank" w:history="1">
        <w:r w:rsidRPr="00F51251">
          <w:rPr>
            <w:rFonts w:ascii="GHEA Grapalat" w:hAnsi="GHEA Grapalat"/>
            <w:sz w:val="20"/>
            <w:szCs w:val="20"/>
            <w:lang w:val="hy-AM"/>
          </w:rPr>
          <w:t>Standard &amp; Poor’s</w:t>
        </w:r>
      </w:hyperlink>
      <w:r w:rsidRPr="00F51251">
        <w:rPr>
          <w:rFonts w:ascii="Courier New" w:hAnsi="Courier New" w:cs="Courier New"/>
          <w:sz w:val="20"/>
          <w:szCs w:val="20"/>
          <w:lang w:val="hy-AM"/>
        </w:rPr>
        <w:t> </w:t>
      </w:r>
      <w:r w:rsidRPr="00F51251">
        <w:rPr>
          <w:rFonts w:ascii="GHEA Grapalat" w:hAnsi="GHEA Grapalat"/>
          <w:sz w:val="20"/>
          <w:szCs w:val="20"/>
          <w:lang w:val="hy-AM"/>
        </w:rPr>
        <w:t>) կողմից շնորհված վարկունակության վարկանիշ առնվազն Հայաստանի Հանրապետությանը շնորհված սուվերեն վարկանիշի չափով</w:t>
      </w:r>
      <w:r w:rsidRPr="00F51251" w:rsidDel="00EA4B24">
        <w:rPr>
          <w:rFonts w:ascii="GHEA Grapalat" w:hAnsi="GHEA Grapalat" w:cs="Arial"/>
          <w:sz w:val="20"/>
          <w:lang w:val="hy-AM"/>
        </w:rPr>
        <w:t xml:space="preserve"> </w:t>
      </w:r>
      <w:r w:rsidRPr="00F51251">
        <w:rPr>
          <w:rFonts w:ascii="GHEA Grapalat" w:hAnsi="GHEA Grapalat" w:cs="Arial"/>
          <w:sz w:val="20"/>
          <w:lang w:val="hy-AM"/>
        </w:rPr>
        <w:t xml:space="preserve">: </w:t>
      </w:r>
    </w:p>
    <w:p w:rsidR="00950D0E" w:rsidRPr="00F51251" w:rsidRDefault="00950D0E" w:rsidP="00106D44">
      <w:pPr>
        <w:pStyle w:val="norm"/>
        <w:tabs>
          <w:tab w:val="left" w:pos="426"/>
        </w:tabs>
        <w:spacing w:line="240" w:lineRule="auto"/>
        <w:ind w:firstLine="0"/>
        <w:rPr>
          <w:rFonts w:ascii="GHEA Grapalat" w:hAnsi="GHEA Grapalat" w:cs="Sylfaen"/>
          <w:sz w:val="20"/>
          <w:szCs w:val="24"/>
          <w:lang w:val="af-ZA" w:eastAsia="en-US"/>
        </w:rPr>
      </w:pPr>
      <w:r w:rsidRPr="00F51251">
        <w:rPr>
          <w:rFonts w:ascii="GHEA Grapalat" w:hAnsi="GHEA Grapalat" w:cs="Sylfaen"/>
          <w:sz w:val="20"/>
          <w:szCs w:val="24"/>
          <w:lang w:val="hy-AM" w:eastAsia="en-US"/>
        </w:rPr>
        <w:t>2.5 Սույն ընթացակարգի շրջանակում կնքվելիք պայմանագիրը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val="hy-AM" w:eastAsia="en-US"/>
        </w:rPr>
        <w:t>կարող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է </w:t>
      </w:r>
      <w:r w:rsidRPr="00F51251">
        <w:rPr>
          <w:rFonts w:ascii="GHEA Grapalat" w:hAnsi="GHEA Grapalat" w:cs="Sylfaen"/>
          <w:sz w:val="20"/>
          <w:szCs w:val="24"/>
          <w:lang w:val="hy-AM" w:eastAsia="en-US"/>
        </w:rPr>
        <w:t>իրականացվել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val="hy-AM" w:eastAsia="en-US"/>
        </w:rPr>
        <w:t>գործակալության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val="hy-AM" w:eastAsia="en-US"/>
        </w:rPr>
        <w:t>պայմանագիր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val="hy-AM" w:eastAsia="en-US"/>
        </w:rPr>
        <w:t>կնքելու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val="hy-AM" w:eastAsia="en-US"/>
        </w:rPr>
        <w:t>միջոցով։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eastAsia="en-US"/>
        </w:rPr>
        <w:t>Գործակալության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eastAsia="en-US"/>
        </w:rPr>
        <w:t>պայմանագրի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eastAsia="en-US"/>
        </w:rPr>
        <w:t>կողմ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eastAsia="en-US"/>
        </w:rPr>
        <w:t>չի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eastAsia="en-US"/>
        </w:rPr>
        <w:t>կարող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eastAsia="en-US"/>
        </w:rPr>
        <w:t>հանդիսանալ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eastAsia="en-US"/>
        </w:rPr>
        <w:t>սույն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eastAsia="en-US"/>
        </w:rPr>
        <w:t>ընթացակարգին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lang w:val="af-ZA"/>
        </w:rPr>
        <w:t>(</w:t>
      </w:r>
      <w:r w:rsidRPr="00F51251">
        <w:rPr>
          <w:rFonts w:ascii="GHEA Grapalat" w:hAnsi="GHEA Grapalat" w:cs="Sylfaen"/>
          <w:sz w:val="20"/>
        </w:rPr>
        <w:t>միևնույն</w:t>
      </w:r>
      <w:r w:rsidRPr="00F51251">
        <w:rPr>
          <w:rFonts w:ascii="GHEA Grapalat" w:hAnsi="GHEA Grapalat" w:cs="Sylfaen"/>
          <w:sz w:val="20"/>
          <w:lang w:val="af-ZA"/>
        </w:rPr>
        <w:t xml:space="preserve"> </w:t>
      </w:r>
      <w:r w:rsidRPr="00F51251">
        <w:rPr>
          <w:rFonts w:ascii="GHEA Grapalat" w:hAnsi="GHEA Grapalat" w:cs="Sylfaen"/>
          <w:sz w:val="20"/>
        </w:rPr>
        <w:t>չափաբաժնին</w:t>
      </w:r>
      <w:r w:rsidRPr="00F51251">
        <w:rPr>
          <w:rFonts w:ascii="GHEA Grapalat" w:hAnsi="GHEA Grapalat" w:cs="Sylfaen"/>
          <w:sz w:val="20"/>
          <w:lang w:val="af-ZA"/>
        </w:rPr>
        <w:t xml:space="preserve">) </w:t>
      </w:r>
      <w:r w:rsidRPr="00F51251">
        <w:rPr>
          <w:rFonts w:ascii="GHEA Grapalat" w:hAnsi="GHEA Grapalat" w:cs="Sylfaen"/>
          <w:sz w:val="20"/>
          <w:szCs w:val="24"/>
          <w:lang w:eastAsia="en-US"/>
        </w:rPr>
        <w:t>մասնակցելու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eastAsia="en-US"/>
        </w:rPr>
        <w:t>նպատակով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eastAsia="en-US"/>
        </w:rPr>
        <w:t>հայտ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eastAsia="en-US"/>
        </w:rPr>
        <w:t>ներկայացրած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F51251">
        <w:rPr>
          <w:rFonts w:ascii="GHEA Grapalat" w:hAnsi="GHEA Grapalat" w:cs="Sylfaen"/>
          <w:sz w:val="20"/>
          <w:szCs w:val="24"/>
          <w:lang w:eastAsia="en-US"/>
        </w:rPr>
        <w:t>մասնակիցը</w:t>
      </w:r>
      <w:r w:rsidRPr="00F5125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950D0E" w:rsidRPr="00F51251" w:rsidRDefault="00950D0E" w:rsidP="00106D44">
      <w:pPr>
        <w:pStyle w:val="23"/>
        <w:tabs>
          <w:tab w:val="left" w:pos="426"/>
        </w:tabs>
        <w:spacing w:line="240" w:lineRule="auto"/>
        <w:ind w:firstLine="0"/>
        <w:rPr>
          <w:rFonts w:ascii="GHEA Grapalat" w:hAnsi="GHEA Grapalat" w:cs="Sylfaen"/>
          <w:szCs w:val="24"/>
        </w:rPr>
      </w:pPr>
      <w:r w:rsidRPr="00F51251">
        <w:rPr>
          <w:rFonts w:ascii="GHEA Grapalat" w:hAnsi="GHEA Grapalat" w:cs="Sylfaen"/>
          <w:szCs w:val="24"/>
        </w:rPr>
        <w:lastRenderedPageBreak/>
        <w:t xml:space="preserve"> 2</w:t>
      </w:r>
      <w:r w:rsidRPr="00F51251">
        <w:rPr>
          <w:rFonts w:ascii="GHEA Grapalat" w:hAnsi="GHEA Grapalat" w:cs="Sylfaen"/>
          <w:szCs w:val="24"/>
          <w:lang w:val="hy-AM"/>
        </w:rPr>
        <w:t>.</w:t>
      </w:r>
      <w:r w:rsidRPr="00F51251">
        <w:rPr>
          <w:rFonts w:ascii="GHEA Grapalat" w:hAnsi="GHEA Grapalat" w:cs="Sylfaen"/>
          <w:szCs w:val="24"/>
        </w:rPr>
        <w:t xml:space="preserve">6 </w:t>
      </w:r>
      <w:r w:rsidRPr="00F51251">
        <w:rPr>
          <w:rFonts w:ascii="GHEA Grapalat" w:hAnsi="GHEA Grapalat" w:cs="Sylfaen"/>
          <w:szCs w:val="24"/>
          <w:lang w:val="ru-RU"/>
        </w:rPr>
        <w:t>Մասնակիցները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կարող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են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սույն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ընթացակարգին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մասնակցել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համատեղ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գործունեության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կարգով</w:t>
      </w:r>
      <w:r w:rsidRPr="00F51251">
        <w:rPr>
          <w:rFonts w:ascii="GHEA Grapalat" w:hAnsi="GHEA Grapalat" w:cs="Sylfaen"/>
          <w:szCs w:val="24"/>
        </w:rPr>
        <w:t xml:space="preserve"> (</w:t>
      </w:r>
      <w:r w:rsidRPr="00F51251">
        <w:rPr>
          <w:rFonts w:ascii="GHEA Grapalat" w:hAnsi="GHEA Grapalat" w:cs="Sylfaen"/>
          <w:szCs w:val="24"/>
          <w:lang w:val="ru-RU"/>
        </w:rPr>
        <w:t>կոնսորցիումով</w:t>
      </w:r>
      <w:r w:rsidRPr="00F51251">
        <w:rPr>
          <w:rFonts w:ascii="GHEA Grapalat" w:hAnsi="GHEA Grapalat" w:cs="Sylfaen"/>
          <w:szCs w:val="24"/>
        </w:rPr>
        <w:t>)</w:t>
      </w:r>
      <w:r w:rsidRPr="00F51251">
        <w:rPr>
          <w:rFonts w:ascii="GHEA Grapalat" w:hAnsi="GHEA Grapalat" w:cs="Sylfaen"/>
          <w:szCs w:val="24"/>
          <w:lang w:val="ru-RU"/>
        </w:rPr>
        <w:t>։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Նման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դեպքում</w:t>
      </w:r>
      <w:r w:rsidRPr="00F51251">
        <w:rPr>
          <w:rFonts w:ascii="GHEA Grapalat" w:hAnsi="GHEA Grapalat" w:cs="Sylfaen"/>
          <w:szCs w:val="24"/>
        </w:rPr>
        <w:t>`</w:t>
      </w:r>
    </w:p>
    <w:p w:rsidR="00950D0E" w:rsidRPr="00F51251" w:rsidRDefault="00950D0E" w:rsidP="00106D44">
      <w:pPr>
        <w:pStyle w:val="23"/>
        <w:tabs>
          <w:tab w:val="left" w:pos="426"/>
        </w:tabs>
        <w:spacing w:line="240" w:lineRule="auto"/>
        <w:ind w:firstLine="0"/>
        <w:rPr>
          <w:rFonts w:ascii="GHEA Grapalat" w:hAnsi="GHEA Grapalat" w:cs="Sylfaen"/>
          <w:szCs w:val="24"/>
        </w:rPr>
      </w:pPr>
      <w:r w:rsidRPr="00F51251">
        <w:rPr>
          <w:rFonts w:ascii="GHEA Grapalat" w:hAnsi="GHEA Grapalat" w:cs="Sylfaen"/>
          <w:szCs w:val="24"/>
        </w:rPr>
        <w:t xml:space="preserve">1) </w:t>
      </w:r>
      <w:r w:rsidRPr="00F51251">
        <w:rPr>
          <w:rFonts w:ascii="GHEA Grapalat" w:hAnsi="GHEA Grapalat" w:cs="Sylfaen"/>
          <w:szCs w:val="24"/>
          <w:lang w:val="ru-RU"/>
        </w:rPr>
        <w:t>համատեղ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գործունեության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պայմանագրի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կողմերից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որևէ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մեկը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չի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կարող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նույն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ընթացակարգին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</w:rPr>
        <w:t>(</w:t>
      </w:r>
      <w:r w:rsidRPr="00F51251">
        <w:rPr>
          <w:rFonts w:ascii="GHEA Grapalat" w:hAnsi="GHEA Grapalat" w:cs="Sylfaen"/>
          <w:lang w:val="en-US"/>
        </w:rPr>
        <w:t>միևնույն</w:t>
      </w:r>
      <w:r w:rsidRPr="00F51251">
        <w:rPr>
          <w:rFonts w:ascii="GHEA Grapalat" w:hAnsi="GHEA Grapalat" w:cs="Sylfaen"/>
        </w:rPr>
        <w:t xml:space="preserve"> </w:t>
      </w:r>
      <w:r w:rsidRPr="00F51251">
        <w:rPr>
          <w:rFonts w:ascii="GHEA Grapalat" w:hAnsi="GHEA Grapalat" w:cs="Sylfaen"/>
          <w:lang w:val="en-US"/>
        </w:rPr>
        <w:t>չափաբաժնին</w:t>
      </w:r>
      <w:r w:rsidRPr="00F51251">
        <w:rPr>
          <w:rFonts w:ascii="GHEA Grapalat" w:hAnsi="GHEA Grapalat" w:cs="Sylfaen"/>
        </w:rPr>
        <w:t xml:space="preserve">) </w:t>
      </w:r>
      <w:r w:rsidRPr="00F51251">
        <w:rPr>
          <w:rFonts w:ascii="GHEA Grapalat" w:hAnsi="GHEA Grapalat" w:cs="Sylfaen"/>
          <w:szCs w:val="24"/>
          <w:lang w:val="ru-RU"/>
        </w:rPr>
        <w:t>ներկայացնել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առանձին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հայտ</w:t>
      </w:r>
      <w:r w:rsidRPr="00F51251">
        <w:rPr>
          <w:rFonts w:ascii="GHEA Grapalat" w:hAnsi="GHEA Grapalat" w:cs="Sylfaen"/>
          <w:szCs w:val="24"/>
        </w:rPr>
        <w:t xml:space="preserve">: </w:t>
      </w:r>
      <w:r w:rsidRPr="00F51251">
        <w:rPr>
          <w:rFonts w:ascii="GHEA Grapalat" w:hAnsi="GHEA Grapalat" w:cs="Sylfaen"/>
          <w:szCs w:val="24"/>
          <w:lang w:val="ru-RU"/>
        </w:rPr>
        <w:t>Սույն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պարբերության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պահանջի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չպահպանման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դեպքում</w:t>
      </w:r>
      <w:r w:rsidRPr="00F51251">
        <w:rPr>
          <w:rFonts w:ascii="GHEA Grapalat" w:hAnsi="GHEA Grapalat" w:cs="Sylfaen"/>
          <w:szCs w:val="24"/>
        </w:rPr>
        <w:t xml:space="preserve">` </w:t>
      </w:r>
      <w:r w:rsidRPr="00F51251">
        <w:rPr>
          <w:rFonts w:ascii="GHEA Grapalat" w:hAnsi="GHEA Grapalat" w:cs="Sylfaen"/>
          <w:szCs w:val="24"/>
          <w:lang w:val="ru-RU"/>
        </w:rPr>
        <w:t>հայտերի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բացման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նիստում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մերժվում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են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ինչպես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համատեղ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գործունեության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կարգով</w:t>
      </w:r>
      <w:r w:rsidRPr="00F51251">
        <w:rPr>
          <w:rFonts w:ascii="GHEA Grapalat" w:hAnsi="GHEA Grapalat" w:cs="Sylfaen"/>
          <w:szCs w:val="24"/>
        </w:rPr>
        <w:t xml:space="preserve">, </w:t>
      </w:r>
      <w:r w:rsidRPr="00F51251">
        <w:rPr>
          <w:rFonts w:ascii="GHEA Grapalat" w:hAnsi="GHEA Grapalat" w:cs="Sylfaen"/>
          <w:szCs w:val="24"/>
          <w:lang w:val="ru-RU"/>
        </w:rPr>
        <w:t>այնպես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էլ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առանձին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ներկայացված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հայտերը</w:t>
      </w:r>
      <w:r w:rsidRPr="00F51251">
        <w:rPr>
          <w:rFonts w:ascii="GHEA Grapalat" w:hAnsi="GHEA Grapalat" w:cs="Sylfaen"/>
          <w:szCs w:val="24"/>
        </w:rPr>
        <w:t>.</w:t>
      </w:r>
    </w:p>
    <w:p w:rsidR="00950D0E" w:rsidRPr="00F51251" w:rsidRDefault="00950D0E" w:rsidP="00106D44">
      <w:pPr>
        <w:pStyle w:val="23"/>
        <w:tabs>
          <w:tab w:val="left" w:pos="426"/>
        </w:tabs>
        <w:spacing w:line="240" w:lineRule="auto"/>
        <w:ind w:firstLine="0"/>
        <w:rPr>
          <w:rFonts w:ascii="GHEA Grapalat" w:hAnsi="GHEA Grapalat" w:cs="Sylfaen"/>
          <w:szCs w:val="24"/>
          <w:lang w:val="hy-AM"/>
        </w:rPr>
      </w:pPr>
      <w:r w:rsidRPr="00F51251">
        <w:rPr>
          <w:rFonts w:ascii="GHEA Grapalat" w:hAnsi="GHEA Grapalat" w:cs="Sylfaen"/>
          <w:szCs w:val="24"/>
        </w:rPr>
        <w:t>2) Մ</w:t>
      </w:r>
      <w:r w:rsidRPr="00F51251">
        <w:rPr>
          <w:rFonts w:ascii="GHEA Grapalat" w:hAnsi="GHEA Grapalat" w:cs="Sylfaen"/>
          <w:szCs w:val="24"/>
          <w:lang w:val="ru-RU"/>
        </w:rPr>
        <w:t>ասնակիցները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կրում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են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համատեղ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և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համապարտ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պատասխանատվություն</w:t>
      </w:r>
      <w:r w:rsidRPr="00F51251">
        <w:rPr>
          <w:rFonts w:ascii="GHEA Grapalat" w:hAnsi="GHEA Grapalat" w:cs="Sylfaen"/>
          <w:szCs w:val="24"/>
        </w:rPr>
        <w:t>:</w:t>
      </w:r>
      <w:r w:rsidRPr="00F51251">
        <w:rPr>
          <w:rFonts w:ascii="GHEA Grapalat" w:hAnsi="GHEA Grapalat" w:cs="Sylfaen"/>
          <w:szCs w:val="24"/>
          <w:lang w:val="hy-AM"/>
        </w:rPr>
        <w:t xml:space="preserve"> </w:t>
      </w:r>
      <w:r w:rsidRPr="00F51251">
        <w:rPr>
          <w:rFonts w:ascii="GHEA Grapalat" w:hAnsi="GHEA Grapalat" w:cs="Sylfaen"/>
          <w:szCs w:val="24"/>
        </w:rPr>
        <w:t>Ընդ որում,</w:t>
      </w:r>
      <w:r w:rsidRPr="00F51251">
        <w:rPr>
          <w:rFonts w:ascii="GHEA Grapalat" w:hAnsi="GHEA Grapalat" w:cs="Sylfaen"/>
          <w:szCs w:val="24"/>
          <w:lang w:val="hy-AM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կոնսորցիումի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անդամի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կոնսորցիումից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դուրս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գալու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դեպքում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կոնսորցիումի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հետ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en-US"/>
        </w:rPr>
        <w:t>պ</w:t>
      </w:r>
      <w:r w:rsidRPr="00F51251">
        <w:rPr>
          <w:rFonts w:ascii="GHEA Grapalat" w:hAnsi="GHEA Grapalat" w:cs="Sylfaen"/>
          <w:szCs w:val="24"/>
          <w:lang w:val="ru-RU"/>
        </w:rPr>
        <w:t>ատվիրատուի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կնքած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պայմանագիրը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միակողմանիորեն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լուծվում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է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և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կոնսորցիումի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անդամների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նկատմամբ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կիրառվում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են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պայմանագրով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նախատեսված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պատասխանատվության</w:t>
      </w:r>
      <w:r w:rsidRPr="00F51251">
        <w:rPr>
          <w:rFonts w:ascii="GHEA Grapalat" w:hAnsi="GHEA Grapalat" w:cs="Sylfaen"/>
          <w:szCs w:val="24"/>
        </w:rPr>
        <w:t xml:space="preserve"> </w:t>
      </w:r>
      <w:r w:rsidRPr="00F51251">
        <w:rPr>
          <w:rFonts w:ascii="GHEA Grapalat" w:hAnsi="GHEA Grapalat" w:cs="Sylfaen"/>
          <w:szCs w:val="24"/>
          <w:lang w:val="ru-RU"/>
        </w:rPr>
        <w:t>միջոցները</w:t>
      </w:r>
      <w:r w:rsidRPr="00F51251">
        <w:rPr>
          <w:rFonts w:ascii="GHEA Grapalat" w:hAnsi="GHEA Grapalat" w:cs="Sylfaen"/>
          <w:szCs w:val="24"/>
          <w:lang w:val="hy-AM"/>
        </w:rPr>
        <w:t>:</w:t>
      </w:r>
    </w:p>
    <w:p w:rsidR="00532D6C" w:rsidRPr="00950D0E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3.  </w:t>
      </w:r>
      <w:r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>ՀՐԱՎԵՐԻ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>ՊԱՐԶԱԲԱՆՈՒՄԸ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>ԵՎ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>ՀՐԱՎԵՐՈՒՄ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>ՓՈՓՈԽՈՒԹՅՈՒՆ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>ԿԱՏԱՐԵԼՈՒ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76273B">
        <w:rPr>
          <w:rFonts w:ascii="GHEA Grapalat" w:eastAsia="Times New Roman" w:hAnsi="GHEA Grapalat" w:cs="Arial"/>
          <w:b/>
          <w:sz w:val="20"/>
          <w:szCs w:val="24"/>
          <w:lang w:val="hy-AM"/>
        </w:rPr>
        <w:t>ԿԱՐԳԸ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3.1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Օրենքի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29-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րդ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հոդվածի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համաձայն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մասնակիցն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իրավունք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ունի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պատվիրատուից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պահանջել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հրավերի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պարզաբանում։</w:t>
      </w:r>
    </w:p>
    <w:p w:rsidR="00532D6C" w:rsidRPr="00532D6C" w:rsidRDefault="00532D6C" w:rsidP="00106D4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Մասնակիցն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իրավունք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ունի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հայտերի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ներկայացման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վերջնաժամկետը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լրանալուց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առնվազն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հինգ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օրացուցային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առաջ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գրավոր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հանձնաժողովից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պահանջելու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հրավերի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պարզաբանում։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Հանձնաժողովը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հարցումը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կատարած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մասնակցին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պարզաբանումը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տրամադրում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գրավոր</w:t>
      </w:r>
      <w:r w:rsidRPr="00532D6C" w:rsidDel="00197D76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հարցումը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ստանալու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օրվան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հաջորդող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երկու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օրացուցային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օրվա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ընթացքում։</w:t>
      </w:r>
      <w:r w:rsidRPr="00532D6C">
        <w:rPr>
          <w:rFonts w:ascii="GHEA Grapalat" w:eastAsia="Times New Roman" w:hAnsi="GHEA Grapalat" w:cs="Tahoma"/>
          <w:sz w:val="20"/>
          <w:szCs w:val="24"/>
          <w:vertAlign w:val="superscript"/>
          <w:lang w:val="en-US"/>
        </w:rPr>
        <w:t>5</w:t>
      </w:r>
      <w:r w:rsidRPr="00532D6C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3.2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Հարցման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պարզաբանումների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բովանդակության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մասին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հայտարարությունը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պարզաբանումը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տրամադրելու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օրը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հրապարակվում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www.procurement.am </w:t>
      </w:r>
      <w:r w:rsidRPr="00532D6C">
        <w:rPr>
          <w:rFonts w:ascii="GHEA Grapalat" w:eastAsia="Times New Roman" w:hAnsi="GHEA Grapalat" w:cs="Arial"/>
          <w:sz w:val="20"/>
          <w:szCs w:val="24"/>
        </w:rPr>
        <w:t>հասցեով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գործող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տեղեկագր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</w:rPr>
        <w:t>այսուհետ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տեղեկագիր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532D6C">
        <w:rPr>
          <w:rFonts w:ascii="GHEA Grapalat" w:eastAsia="Times New Roman" w:hAnsi="GHEA Grapalat" w:cs="Times New Roman"/>
          <w:sz w:val="24"/>
          <w:szCs w:val="24"/>
          <w:lang w:val="af-ZA"/>
        </w:rPr>
        <w:t>«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Գնումների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հայտարարություններ</w:t>
      </w:r>
      <w:r w:rsidRPr="00532D6C">
        <w:rPr>
          <w:rFonts w:ascii="GHEA Grapalat" w:eastAsia="Times New Roman" w:hAnsi="GHEA Grapalat" w:cs="Times New Roman"/>
          <w:sz w:val="24"/>
          <w:szCs w:val="24"/>
          <w:lang w:val="af-ZA"/>
        </w:rPr>
        <w:t>»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բաժնի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Times New Roman"/>
          <w:sz w:val="24"/>
          <w:szCs w:val="24"/>
          <w:lang w:val="af-ZA"/>
        </w:rPr>
        <w:t>«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Հրավերների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պարզաբանումների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վերաբերյալ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հայտարարություններ</w:t>
      </w:r>
      <w:r w:rsidRPr="00532D6C">
        <w:rPr>
          <w:rFonts w:ascii="GHEA Grapalat" w:eastAsia="Times New Roman" w:hAnsi="GHEA Grapalat" w:cs="Times New Roman"/>
          <w:sz w:val="24"/>
          <w:szCs w:val="24"/>
          <w:lang w:val="af-ZA"/>
        </w:rPr>
        <w:t>»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ենթաբաբաժնում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առանց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նշելու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հարցումը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կատարած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մասնակցի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տվյալները։</w:t>
      </w:r>
      <w:r w:rsidRPr="00532D6C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Arial Unicode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3.3 </w:t>
      </w:r>
      <w:r w:rsidRPr="00532D6C">
        <w:rPr>
          <w:rFonts w:ascii="GHEA Grapalat" w:eastAsia="Times New Roman" w:hAnsi="GHEA Grapalat" w:cs="Arial"/>
          <w:sz w:val="20"/>
          <w:szCs w:val="24"/>
        </w:rPr>
        <w:t>Պարզաբանում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չի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տրամադրվում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եթե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հարցումը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կատարվել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բաժն</w:t>
      </w:r>
      <w:r w:rsidRPr="00532D6C">
        <w:rPr>
          <w:rFonts w:ascii="GHEA Grapalat" w:eastAsia="Times New Roman" w:hAnsi="GHEA Grapalat" w:cs="Arial"/>
          <w:sz w:val="20"/>
          <w:szCs w:val="24"/>
        </w:rPr>
        <w:t>ով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սահմանված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ժամկետի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խախտմամբ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ինչպես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նաև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եթե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հարցումը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դուրս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սույն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հրավերի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բովանդակության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շրջանակից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հարցումը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վերաբերում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վերջինիս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առաջարկվելիք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ապրանքների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տեխնիկական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բնութագրերի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տեխնիկական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բնութագրերին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համարժեքության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532D6C">
        <w:rPr>
          <w:rFonts w:ascii="GHEA Grapalat" w:eastAsia="Times New Roman" w:hAnsi="GHEA Grapalat" w:cs="Arial"/>
          <w:sz w:val="20"/>
          <w:szCs w:val="24"/>
        </w:rPr>
        <w:t>պատասխանությանը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։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Ընդ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որում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մասնակիցը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գրավոր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ծանուցվում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պարզաբանում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չտրամադրելու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հիմքերի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մասին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հարցումը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ստանալու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օրվան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հաջորդող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երկու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օրացուցային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օրվա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ընթացքում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Arial Unicode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3.4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Հայտերի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ներկայացման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վերջնաժամկետը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լրանալուց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առնվազն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հինգ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օրացուցային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հրավերում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կատարվել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փոփոխություններ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։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Փ</w:t>
      </w:r>
      <w:r w:rsidRPr="00532D6C">
        <w:rPr>
          <w:rFonts w:ascii="GHEA Grapalat" w:eastAsia="Times New Roman" w:hAnsi="GHEA Grapalat" w:cs="Arial"/>
          <w:sz w:val="20"/>
          <w:szCs w:val="24"/>
        </w:rPr>
        <w:t>ոփոխություն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կատարելու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օրվան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հաջորդող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երեք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օրացուցային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ընթացքում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փոփոխություն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կատարելու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դրանք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տրամադրելու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պայմանների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մասին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հայտարարություն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հրապարակվում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տեղեկագրում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։</w:t>
      </w:r>
      <w:r w:rsidRPr="00532D6C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</w:p>
    <w:p w:rsidR="00532D6C" w:rsidRDefault="00532D6C" w:rsidP="00106D4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3.5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Յուրաքաչյուր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իրավունք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փոփոխությունների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վերջնաժամկետը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լրանալը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էլեկտրոնային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փոստի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միջոցով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գնահատող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քարտուղարին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ներկայացնել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հիմնավորումներ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առարկայի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բնութագրերի՝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օրենքով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մրցակցության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ապահովման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խտրականության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բացառման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տեսակետից՝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առանց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անունը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ազգանունը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հիմնավորումներն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ընդունելի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համարվելու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գնահատող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հանձնաժողովը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դրանցով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պայմանավորված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փոփոխություններ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</w:p>
    <w:p w:rsidR="009347A4" w:rsidRPr="009347A4" w:rsidRDefault="009347A4" w:rsidP="00106D44">
      <w:pPr>
        <w:tabs>
          <w:tab w:val="left" w:pos="426"/>
        </w:tabs>
        <w:autoSpaceDE w:val="0"/>
        <w:autoSpaceDN w:val="0"/>
        <w:adjustRightInd w:val="0"/>
        <w:jc w:val="both"/>
        <w:rPr>
          <w:rFonts w:ascii="GHEA Grapalat" w:hAnsi="GHEA Grapalat" w:cs="Arial Unicode"/>
          <w:sz w:val="20"/>
          <w:lang w:val="hy-AM"/>
        </w:rPr>
      </w:pPr>
      <w:r w:rsidRPr="00A71D81">
        <w:rPr>
          <w:rFonts w:ascii="GHEA Grapalat" w:hAnsi="GHEA Grapalat" w:cs="Arial Unicode"/>
          <w:sz w:val="20"/>
          <w:lang w:val="hy-AM"/>
        </w:rPr>
        <w:t xml:space="preserve">3.6 </w:t>
      </w:r>
      <w:r w:rsidRPr="00A71D81">
        <w:rPr>
          <w:rFonts w:ascii="GHEA Grapalat" w:hAnsi="GHEA Grapalat" w:cs="Sylfaen"/>
          <w:sz w:val="20"/>
          <w:lang w:val="hy-AM"/>
        </w:rPr>
        <w:t>Հրավերում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փոփոխություններ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կատարվելու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դեպքում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հայտերը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ներկայացնելու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վերջնաժամկետը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հաշվվում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է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այդ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փոփոխությունների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մասին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տեղեկագրում</w:t>
      </w:r>
      <w:r w:rsidRPr="00A71D81">
        <w:rPr>
          <w:rFonts w:ascii="GHEA Grapalat" w:hAnsi="GHEA Grapalat" w:cs="Arial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հայտարարության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հրապարակման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օրվանից</w:t>
      </w:r>
      <w:r w:rsidRPr="00A71D81">
        <w:rPr>
          <w:rFonts w:ascii="GHEA Grapalat" w:hAnsi="GHEA Grapalat" w:cs="Tahoma"/>
          <w:sz w:val="20"/>
          <w:lang w:val="hy-AM"/>
        </w:rPr>
        <w:t>։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Այդ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դեպքում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մասնակիցները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պարտավոր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են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երկարաձգել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իրենց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ներկայացրած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հայտի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ապահովման</w:t>
      </w:r>
      <w:r w:rsidRPr="00A71D81">
        <w:rPr>
          <w:rFonts w:ascii="GHEA Grapalat" w:hAnsi="GHEA Grapalat" w:cs="Arial Unicode"/>
          <w:sz w:val="20"/>
          <w:lang w:val="hy-AM"/>
        </w:rPr>
        <w:t xml:space="preserve"> վավերականության </w:t>
      </w:r>
      <w:r w:rsidRPr="00A71D81">
        <w:rPr>
          <w:rFonts w:ascii="GHEA Grapalat" w:hAnsi="GHEA Grapalat" w:cs="Sylfaen"/>
          <w:sz w:val="20"/>
          <w:lang w:val="hy-AM"/>
        </w:rPr>
        <w:t>ժամկետը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կամ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ներկայացնել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հայտի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նոր</w:t>
      </w:r>
      <w:r w:rsidRPr="00A71D81">
        <w:rPr>
          <w:rFonts w:ascii="GHEA Grapalat" w:hAnsi="GHEA Grapalat" w:cs="Arial Unicode"/>
          <w:sz w:val="20"/>
          <w:lang w:val="hy-AM"/>
        </w:rPr>
        <w:t xml:space="preserve"> </w:t>
      </w:r>
      <w:r w:rsidRPr="00A71D81">
        <w:rPr>
          <w:rFonts w:ascii="GHEA Grapalat" w:hAnsi="GHEA Grapalat" w:cs="Sylfaen"/>
          <w:sz w:val="20"/>
          <w:lang w:val="hy-AM"/>
        </w:rPr>
        <w:t>ապահովում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ՀԱՅՏԸ ՆԵՐԿԱՅԱՑՆԵԼՈՒ ԿԱՐԳԸ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4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ընթացակարգին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հանձնաժողովին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հայտ։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վրա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ներկայացվող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Մասնակիցը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կարող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ներկայացնել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ինչպես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յուրաքանչյուր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չափաբաժնի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այնպես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էլ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քանի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բոլոր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չափաբաժինների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համար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։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ավարտը։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պատրաստման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նկարագրված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գնանշման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հարցման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պատրաստելու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հրահանգում։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4.2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Ընթացակարգի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հայտերն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անհրաժեշտ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ներկայացնել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հանձնաժողովին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ոչ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ուշ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ընթացակարգի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հայտարարությունը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տեղեկագրում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հրապարակվելու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օրվանից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="00106D44">
        <w:rPr>
          <w:rFonts w:ascii="GHEA Grapalat" w:eastAsia="Times New Roman" w:hAnsi="GHEA Grapalat" w:cs="Arial"/>
          <w:sz w:val="20"/>
          <w:szCs w:val="24"/>
          <w:lang w:val="hy-AM"/>
        </w:rPr>
        <w:t>հաշվա</w:t>
      </w:r>
      <w:r w:rsidR="0081474C">
        <w:rPr>
          <w:rFonts w:ascii="GHEA Grapalat" w:eastAsia="Times New Roman" w:hAnsi="GHEA Grapalat" w:cs="Sylfaen"/>
          <w:sz w:val="20"/>
          <w:szCs w:val="24"/>
          <w:lang w:val="hy-AM"/>
        </w:rPr>
        <w:t xml:space="preserve">՝ </w:t>
      </w:r>
      <w:r w:rsidR="004C0DFD" w:rsidRPr="0097276F">
        <w:rPr>
          <w:rFonts w:ascii="Arial" w:eastAsia="Times New Roman" w:hAnsi="Arial" w:cs="Arial"/>
          <w:b/>
          <w:sz w:val="20"/>
          <w:szCs w:val="20"/>
          <w:lang w:val="hy-AM"/>
        </w:rPr>
        <w:t>2024 թվականի</w:t>
      </w:r>
      <w:r w:rsidR="004C0DFD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="004C0DFD">
        <w:rPr>
          <w:rFonts w:ascii="Arial" w:eastAsia="Times New Roman" w:hAnsi="Arial" w:cs="Arial"/>
          <w:b/>
          <w:sz w:val="20"/>
          <w:szCs w:val="20"/>
          <w:lang w:val="hy-AM"/>
        </w:rPr>
        <w:t>դեկտեմբերի 13</w:t>
      </w:r>
      <w:r w:rsidR="004C0DFD" w:rsidRPr="00E76958">
        <w:rPr>
          <w:rFonts w:ascii="Arial" w:eastAsia="Times New Roman" w:hAnsi="Arial" w:cs="Arial"/>
          <w:b/>
          <w:sz w:val="20"/>
          <w:szCs w:val="20"/>
          <w:lang w:val="hy-AM"/>
        </w:rPr>
        <w:t>-ին ժամը  1</w:t>
      </w:r>
      <w:r w:rsidR="004C0DFD">
        <w:rPr>
          <w:rFonts w:ascii="Arial" w:eastAsia="Times New Roman" w:hAnsi="Arial" w:cs="Arial"/>
          <w:b/>
          <w:sz w:val="20"/>
          <w:szCs w:val="20"/>
          <w:lang w:val="hy-AM"/>
        </w:rPr>
        <w:t>4</w:t>
      </w:r>
      <w:r w:rsidR="004C0DFD" w:rsidRPr="00E76958">
        <w:rPr>
          <w:rFonts w:ascii="Arial" w:eastAsia="Times New Roman" w:hAnsi="Arial" w:cs="Arial"/>
          <w:b/>
          <w:sz w:val="20"/>
          <w:szCs w:val="20"/>
          <w:lang w:val="hy-AM"/>
        </w:rPr>
        <w:t>:00</w:t>
      </w:r>
      <w:r w:rsidR="004C0DFD">
        <w:rPr>
          <w:rFonts w:ascii="Arial" w:eastAsia="Times New Roman" w:hAnsi="Arial" w:cs="Arial"/>
          <w:b/>
          <w:sz w:val="20"/>
          <w:szCs w:val="20"/>
          <w:lang w:val="hy-AM"/>
        </w:rPr>
        <w:t>ի</w:t>
      </w:r>
      <w:r w:rsidRPr="0097276F">
        <w:rPr>
          <w:rFonts w:ascii="GHEA Grapalat" w:eastAsia="Times New Roman" w:hAnsi="GHEA Grapalat" w:cs="Arial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ն,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>Թումանյան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af-ZA"/>
        </w:rPr>
        <w:t>համայնք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Կենտրոնական փողոց, 1 շենք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հասցեով։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Ընթացակարգի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ստանում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գրանցամատյանում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գրանցում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քարտուղար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Մարգարիտ Չատինյանը։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քարտուղարի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գրանցվում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գրանցամատյանում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ըստ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դրանց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ստացման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հերթականության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գրանցամատյանում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նշելով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գրանցման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lastRenderedPageBreak/>
        <w:t>պահանջով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տրվում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տեղեկանք։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ներկայացնելու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վերջնաժամկետը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լրանալուց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հետո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գրանցամատյանում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գրանցվում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դրանք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ստանալու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օրվան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երկու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քարտուղարի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վերադարձվում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3" w:name="_Hlk9261647"/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1)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հաստատված՝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դիմում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հայտարարություն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նշելով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էլեկտրոնային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փոստի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հասցեն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հարկ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վճարողի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հաշվառման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համարը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գործունեության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հասցեն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հեռախոսահամարը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ներառում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հավաստում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ցության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իրավունքի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պահանջներին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տվյալների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532D6C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հավաստում՝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ճանաչվելու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2.4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չափով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որակավորման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ապահովում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ներկայացնելու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հայտարարություն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ընթացակարգի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շրջանակում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գերիշխող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դիրքի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չարաշահման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հակամրցակցային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համաձայնության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բացակայության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4" w:name="_Hlk9261892"/>
      <w:bookmarkEnd w:id="3"/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հայտարարություն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ընթացակարգի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շրջանակում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փոխկապակցված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անձանց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հիմնադրված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հիսուն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տոկոս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պատկանող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բաժնեմաս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փայաբաժին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ունեցող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կազմակերպությունների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միաժամանակյա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բացակայության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Cs w:val="24"/>
          <w:lang w:val="hy-AM" w:eastAsia="ru-RU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ե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շահառուների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վերաբերյալ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հայտարարագիր՝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համաձայն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հավելված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Հայտարարագիր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անհատ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ձեռնարկատեր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ֆիզիկական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անձ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Ընդ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որում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եթե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մասնակիցը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հայտարարվում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մասնակից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ապա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պարբերությամբ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հայտարարագիրը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որը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բացելուց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հետո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ավտոմատ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եղանակով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հրապարակվում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համակարգում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պայմանագիր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կնքելու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որոշման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հայտարարության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հետ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միաժամանակ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հրապարակվում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նաև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տեղեկագրում</w:t>
      </w:r>
      <w:r w:rsidRPr="00532D6C">
        <w:rPr>
          <w:rFonts w:ascii="MS Mincho" w:eastAsia="MS Mincho" w:hAnsi="MS Mincho" w:cs="MS Mincho" w:hint="eastAsia"/>
          <w:sz w:val="20"/>
          <w:szCs w:val="20"/>
          <w:lang w:val="hy-AM" w:eastAsia="ru-RU"/>
        </w:rPr>
        <w:t>․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առաջարկվող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տեխնիկական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բնութագրերը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ինչպես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առաջարկվող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նշանը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ֆիրմային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անվանումը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մակնիշը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արտադրողի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անվանումը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այսուհետ՝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ամբողջական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նկարագիր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Ընդ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մասնակիցը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ներկայացնել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մեկից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ավելի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արտադրողների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արտադրված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ինչպես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նաև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տարբեր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ապրանքային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նշան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ֆիրմային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անվանում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և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մակնիշ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ունեցող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ապրանքներ</w:t>
      </w:r>
      <w:r w:rsidRPr="00532D6C">
        <w:rPr>
          <w:rFonts w:ascii="GHEA Grapalat" w:eastAsia="Times New Roman" w:hAnsi="GHEA Grapalat" w:cs="Sylfaen"/>
          <w:sz w:val="20"/>
          <w:szCs w:val="20"/>
          <w:lang w:val="hy-AM" w:eastAsia="ru-RU"/>
        </w:rPr>
        <w:t>: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>7</w:t>
      </w:r>
      <w:r w:rsidRPr="00532D6C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1"/>
      </w:r>
    </w:p>
    <w:bookmarkEnd w:id="4"/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հաստատված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4)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գործակալության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պատճենը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հանդիսացող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անձի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տվյալները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կնքվելիք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իրականացվելու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գործակալության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միջոցով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5)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համատեղ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գործունեության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պատճենը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ընթացակարգին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համատեղ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գործունեության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կոնսորցիումով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):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5" w:name="_Hlk9262052"/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համատեղ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գործունեության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կոնսորցիումով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ընթացակարգին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դեպքում՝</w:t>
      </w:r>
    </w:p>
    <w:p w:rsidR="00532D6C" w:rsidRPr="00532D6C" w:rsidRDefault="00532D6C" w:rsidP="00106D44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համատեղ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գործունեության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որևէ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մեկը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ընթացակարգին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միևնույն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չափաբաժնին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ներկայացնել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առանձին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պարբերության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չպահպանման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բացման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նիստում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մերժվում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ինչպես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համատեղ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գործունեության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այնպես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առանձին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համատեղ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գործունեության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ընդհանուր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համատեղ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գործունեության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առանձին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կնքվելու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վճարումները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երբ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համատեղ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գործունեության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ընդհանուր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վարելիս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յուրաքանչյուր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իրավունք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բոլոր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անունից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կնքվելու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վրա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վճարումները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bookmarkEnd w:id="5"/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es-ES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5.  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ՀԱՅՏԻ ԳՆԱՅԻՆ ԱՌԱՋԱՐԿԸ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5.1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Առաջարկվող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գինը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արժեքից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բացի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ներառում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փոխադրման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ապահովագրման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տուրքերի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հարկերի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այլ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վճարումների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գծով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ծախսերը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պակաս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լինել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դրանց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ինքնարժեքից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Առաջարկվող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գնի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հաշվարկը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պետք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ներկայացվի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5.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</w:t>
      </w:r>
      <w:r w:rsidRPr="00532D6C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ինքնարժեքի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կանխատեսվող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շահույթի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հանրագումարը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ընդհանրական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բաղադրիչներից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բաղկացած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հաշվարկի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ձևով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բաղադրիչների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հաշվարկ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բացվածք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մանրամասներ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տվյալ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գործարքի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գծով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Հայաստանի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Հանրապետության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պետական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բյուջե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պետք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eastAsia="ru-RU"/>
        </w:rPr>
        <w:t>ներկայաց</w:t>
      </w:r>
      <w:r w:rsidRPr="00532D6C">
        <w:rPr>
          <w:rFonts w:ascii="GHEA Grapalat" w:eastAsia="Times New Roman" w:hAnsi="GHEA Grapalat" w:cs="Arial"/>
          <w:sz w:val="20"/>
          <w:szCs w:val="20"/>
          <w:lang w:val="en-US" w:eastAsia="ru-RU"/>
        </w:rPr>
        <w:t>վող</w:t>
      </w:r>
      <w:r w:rsidRPr="00532D6C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eastAsia="ru-RU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eastAsia="ru-RU"/>
        </w:rPr>
        <w:t>առաջարկում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առանձնացված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տողով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հարկատեսակի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գծով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վճարվելիք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չափը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lastRenderedPageBreak/>
        <w:t>Մ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գնահատում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համեմատումն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իրականացվում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առանց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հարկի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հաշվարկման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ենթակա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մերժման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սյունակները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միայն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թվերով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ընդհանուր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սյունակը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տառերով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թվերով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միայն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տառերով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սյունակներում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տառերով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թվերով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առկա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անհամապատասխանություն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սակայն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տառերով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թվերով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գումարներից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որևէ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մեկի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հանրագումարը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ընդհանուր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սյունակում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տառերով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չափաբաժնի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սխալ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սակայն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առարկայի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անվանումը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ճիշտ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ընդհանուր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սյունակներում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տառերով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թվերով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լումաները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կլորացված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հինգ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տասնորդականը՝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ներքև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ամբողջ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թիվը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հինգ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տասնորդական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դրանից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ավելին՝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ամբողջ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թիվը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 </w:t>
      </w:r>
    </w:p>
    <w:p w:rsidR="00532D6C" w:rsidRPr="00532D6C" w:rsidRDefault="00532D6C" w:rsidP="00106D44">
      <w:pPr>
        <w:tabs>
          <w:tab w:val="left" w:pos="0"/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սյունակներում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ինչպես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թվերով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այնպես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տառերով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դրանք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միմյանց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ընդհանուր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սյունակում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տառերով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մեջ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ավելորդ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բառեր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արդյունքում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ստացվում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գոյություն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չունեցող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թիվ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պարբերության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մեջ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գնահատող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հանձնաժողովը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գնահատելիս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սյունակներում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տառերով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հանրագումարը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զ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սյունակներում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տառերով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մեջ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լումաները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թվերով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5.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3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կնքվելիք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գինը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կայուն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ապա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գնային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առաջարկը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ներկայացվում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մեկ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թվով՝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կատարման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առաջարկվող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ընդհանուր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գնով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Ընդ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որում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մասնակցից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չի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կարող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պահանջվել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որ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նա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ներկայացնի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գնային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առաջարկի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հիմնավորումներ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որևէ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այլ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տիպի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տեղեկություններ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փաստաթղթեր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ինչպես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նաև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մասնակցի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շահույթի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չափը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չի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կարող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հրավերով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 w:eastAsia="ru-RU"/>
        </w:rPr>
        <w:t>սահմանափակվել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6.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ՀԱՅՏԻ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ԳՈՐԾՈՂՈՒԹՅԱՆ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ԺԱՄԿԵՏԸ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,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ՀԱՅՏԵՐՈՒՄ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ՓՈՓՈԽՈՒԹՅՈՒՆ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ԿԱՏԱՐԵԼՈՒ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ԵՎ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ԴՐԱՆՔ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ՀԵՏ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ՎԵՐՑՆԵԼՈՒ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ԿԱՐԳԸ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6.1 </w:t>
      </w:r>
      <w:r w:rsidRPr="00532D6C">
        <w:rPr>
          <w:rFonts w:ascii="GHEA Grapalat" w:eastAsia="Times New Roman" w:hAnsi="GHEA Grapalat" w:cs="Arial"/>
          <w:sz w:val="20"/>
          <w:szCs w:val="24"/>
        </w:rPr>
        <w:t>Օրենքի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31-</w:t>
      </w:r>
      <w:r w:rsidRPr="00532D6C">
        <w:rPr>
          <w:rFonts w:ascii="GHEA Grapalat" w:eastAsia="Times New Roman" w:hAnsi="GHEA Grapalat" w:cs="Arial"/>
          <w:sz w:val="20"/>
          <w:szCs w:val="24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հոդվածի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համաձայն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վավեր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Օրենքին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համապատասխան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կնքումը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հետ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վերցնելը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մերժումը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ընթացակարգը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չկայացած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հայտարարվելը։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6.2  </w:t>
      </w:r>
      <w:r w:rsidRPr="00532D6C">
        <w:rPr>
          <w:rFonts w:ascii="GHEA Grapalat" w:eastAsia="Times New Roman" w:hAnsi="GHEA Grapalat" w:cs="Arial"/>
          <w:sz w:val="20"/>
          <w:szCs w:val="24"/>
        </w:rPr>
        <w:t>Օրենքի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31-</w:t>
      </w:r>
      <w:r w:rsidRPr="00532D6C">
        <w:rPr>
          <w:rFonts w:ascii="GHEA Grapalat" w:eastAsia="Times New Roman" w:hAnsi="GHEA Grapalat" w:cs="Arial"/>
          <w:sz w:val="20"/>
          <w:szCs w:val="24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հոդվածի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համաձայն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4.2 </w:t>
      </w:r>
      <w:r w:rsidRPr="00532D6C">
        <w:rPr>
          <w:rFonts w:ascii="GHEA Grapalat" w:eastAsia="Times New Roman" w:hAnsi="GHEA Grapalat" w:cs="Arial"/>
          <w:sz w:val="20"/>
          <w:szCs w:val="24"/>
        </w:rPr>
        <w:t>կետում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վերջնաժամկետը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փոփոխել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հետ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վերցնել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8. 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ՀԱՅՏԵՐԻ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ԲԱՑՈՒՄԸ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ԳՆԱՀԱՏՈՒՄԸ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ԵՎ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ԱՐԴՅՈՒՆՔՆԵՐԻ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ԱՄՓՈՓՈՒՄԸ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ahoma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 </w:t>
      </w:r>
      <w:r w:rsidRPr="00532D6C">
        <w:rPr>
          <w:rFonts w:ascii="GHEA Grapalat" w:eastAsia="Times New Roman" w:hAnsi="GHEA Grapalat" w:cs="Arial"/>
          <w:sz w:val="20"/>
          <w:szCs w:val="20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</w:rPr>
        <w:t>բացումը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</w:rPr>
        <w:t>կկատարվի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հանձնաժողովի՝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բացման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և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գնահատման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նիստում՝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ընթացակարգի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հայտարարությունը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տեղեկագրում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</w:t>
      </w:r>
      <w:r w:rsidRPr="00532D6C">
        <w:rPr>
          <w:rFonts w:ascii="GHEA Grapalat" w:eastAsia="Times New Roman" w:hAnsi="GHEA Grapalat" w:cs="Arial"/>
          <w:sz w:val="20"/>
          <w:szCs w:val="24"/>
        </w:rPr>
        <w:t>րապարակվելու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օրվանից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106D44">
        <w:rPr>
          <w:rFonts w:ascii="GHEA Grapalat" w:eastAsia="Times New Roman" w:hAnsi="GHEA Grapalat" w:cs="Arial"/>
          <w:sz w:val="20"/>
          <w:szCs w:val="24"/>
        </w:rPr>
        <w:t>հաշվա</w:t>
      </w:r>
      <w:r w:rsidR="00106D44">
        <w:rPr>
          <w:rFonts w:ascii="Arial" w:eastAsia="Times New Roman" w:hAnsi="Arial" w:cs="Arial"/>
          <w:sz w:val="20"/>
          <w:szCs w:val="24"/>
          <w:lang w:val="hy-AM"/>
        </w:rPr>
        <w:t>ծ</w:t>
      </w:r>
      <w:r w:rsidR="00106D44">
        <w:rPr>
          <w:rFonts w:ascii="GHEA Grapalat" w:eastAsia="Times New Roman" w:hAnsi="GHEA Grapalat" w:cs="Arial"/>
          <w:sz w:val="20"/>
          <w:szCs w:val="24"/>
          <w:lang w:val="hy-AM"/>
        </w:rPr>
        <w:t xml:space="preserve">՝ </w:t>
      </w:r>
      <w:r w:rsidR="004C0DFD" w:rsidRPr="0097276F">
        <w:rPr>
          <w:rFonts w:ascii="Arial" w:eastAsia="Times New Roman" w:hAnsi="Arial" w:cs="Arial"/>
          <w:b/>
          <w:sz w:val="20"/>
          <w:szCs w:val="20"/>
          <w:lang w:val="hy-AM"/>
        </w:rPr>
        <w:t>2024 թվականի</w:t>
      </w:r>
      <w:r w:rsidR="004C0DFD"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="004C0DFD">
        <w:rPr>
          <w:rFonts w:ascii="Arial" w:eastAsia="Times New Roman" w:hAnsi="Arial" w:cs="Arial"/>
          <w:b/>
          <w:sz w:val="20"/>
          <w:szCs w:val="20"/>
          <w:lang w:val="hy-AM"/>
        </w:rPr>
        <w:t>դեկտեմբերի 13</w:t>
      </w:r>
      <w:r w:rsidR="004C0DFD" w:rsidRPr="00E76958">
        <w:rPr>
          <w:rFonts w:ascii="Arial" w:eastAsia="Times New Roman" w:hAnsi="Arial" w:cs="Arial"/>
          <w:b/>
          <w:sz w:val="20"/>
          <w:szCs w:val="20"/>
          <w:lang w:val="hy-AM"/>
        </w:rPr>
        <w:t>-ին ժամը  1</w:t>
      </w:r>
      <w:r w:rsidR="004C0DFD">
        <w:rPr>
          <w:rFonts w:ascii="Arial" w:eastAsia="Times New Roman" w:hAnsi="Arial" w:cs="Arial"/>
          <w:b/>
          <w:sz w:val="20"/>
          <w:szCs w:val="20"/>
          <w:lang w:val="hy-AM"/>
        </w:rPr>
        <w:t>4</w:t>
      </w:r>
      <w:r w:rsidR="004C0DFD" w:rsidRPr="00E76958">
        <w:rPr>
          <w:rFonts w:ascii="Arial" w:eastAsia="Times New Roman" w:hAnsi="Arial" w:cs="Arial"/>
          <w:b/>
          <w:sz w:val="20"/>
          <w:szCs w:val="20"/>
          <w:lang w:val="hy-AM"/>
        </w:rPr>
        <w:t>:00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</w:t>
      </w:r>
      <w:r w:rsidRPr="00532D6C">
        <w:rPr>
          <w:rFonts w:ascii="GHEA Grapalat" w:eastAsia="Times New Roman" w:hAnsi="GHEA Grapalat" w:cs="Arial"/>
          <w:sz w:val="20"/>
          <w:szCs w:val="24"/>
        </w:rPr>
        <w:t>ն։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4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բացման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գնահատման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նիստում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՝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նախագահը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նիստը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նախագահողը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նիստը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հայտարարում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բացված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հրապա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րակում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`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ընթացակարգի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շրջանակում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գնվելիք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ապրանքների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գինը՝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թվով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արտահայտված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ինչպես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նաև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հայտեր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առաջարկները՝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թվով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արտահայտված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ընդունելով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տառերով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գրվածը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2)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կետի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ենթակետում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նշված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փաստաթղթերը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նախագահին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նիստը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նախագահողին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փոխանցվելուց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հետո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հանձնաժողովը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գնահատում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հայտեր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պարունակող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ծրարները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կազմելու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ներկայացնելու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համապատասխանությունը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կարգին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բացում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համապատասխանող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գնահատված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հայտերը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,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բացված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յուրաքանչյուր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ծրարում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պահանջվող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փաստաթղթերի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առկայությունը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դրանց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կազմման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համապատասխանությունը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հրավերով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վավերապայմաններին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3)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հանձնաժողովի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նախագահը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հայտարարում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հայտեր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ներկայացրած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մասնակիցների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գնային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առաջարկները՝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մեկ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թվով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արտահայտված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>,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հիմք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ընդունելով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տառերով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գրվածը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գնահատվում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ընթացակարգի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չափաբաժինների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քանակը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յոթանասունհինգը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չգերազանցելու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գնահատումն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իրականացվում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դրանց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ներկայացման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վերջնաժամկետը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լրանալու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օրվանից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gramStart"/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հաշված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տաս</w:t>
      </w:r>
      <w:proofErr w:type="gramEnd"/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գերազանցելու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դեպքում՝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տասնհինգ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Բավարար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գնահատվում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հրավերով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պայմաններին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համապատասխանող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հակառակ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գնահատվում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անբավարար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մերժվում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Ընդ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բացման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lastRenderedPageBreak/>
        <w:t>գնահատման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նիստում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հանձնաժողովը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մերժում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որոնցում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բացակայում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առաջարկները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դրանք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ներկայացված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պահանջներին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անհամապատասխան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որոշվում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բավարար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գնահատված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թվից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նվազագույն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ասնակցին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նախապատվություն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տալու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սկզբունքով։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հաջորդաբար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տեղեր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զբաղեցրած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մասնակիցներին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որոշելիս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գնահատումը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համեմատումն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իրականացվում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առանց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5.2-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կետում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հարկի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գումարի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հաշվարկման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8.4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անհամապատասխանություն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գտել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տառերով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թվերով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տառերով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գումարը։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առաջարկվող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երկու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ավելի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արժույթներով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դրանք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համեմատվում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Հայաստանի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Հանրապետության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դրամով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ՀՀ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Կենտրոնական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բանկի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բացման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>10</w:t>
      </w:r>
      <w:r w:rsidRPr="00532D6C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w:id="2"/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փոխարժեքով։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8.5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</w:t>
      </w:r>
      <w:r w:rsidRPr="00532D6C">
        <w:rPr>
          <w:rFonts w:ascii="GHEA Grapalat" w:eastAsia="Times New Roman" w:hAnsi="GHEA Grapalat" w:cs="Arial"/>
          <w:sz w:val="20"/>
          <w:szCs w:val="24"/>
        </w:rPr>
        <w:t>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</w:t>
      </w:r>
      <w:r w:rsidRPr="00532D6C">
        <w:rPr>
          <w:rFonts w:ascii="GHEA Grapalat" w:eastAsia="Times New Roman" w:hAnsi="GHEA Grapalat" w:cs="Arial"/>
          <w:sz w:val="20"/>
          <w:szCs w:val="24"/>
        </w:rPr>
        <w:t>ատվիրատուի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միջև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բանակցություններն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արգելվում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բացառությամբ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532D6C">
        <w:rPr>
          <w:rFonts w:ascii="GHEA Grapalat" w:eastAsia="Times New Roman" w:hAnsi="GHEA Grapalat" w:cs="Arial"/>
          <w:sz w:val="20"/>
          <w:szCs w:val="24"/>
        </w:rPr>
        <w:t>երբ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ընթացակարգին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մասնակցել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մեկ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որի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համապատասխանում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պահանջներին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գնահատման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արդյունքում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պահանջներին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համապատասխան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գնահատվել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միայն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մեկ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նվազագույն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հավասարության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բավարարող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գնահատված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բոլոր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գերազանցում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այդ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գնումը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կատարելու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8.1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կետի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2-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պարբերությամբ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ֆինանսական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միջոցները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գնումն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իրականացվում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Օրենքի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15-</w:t>
      </w:r>
      <w:r w:rsidRPr="00532D6C">
        <w:rPr>
          <w:rFonts w:ascii="GHEA Grapalat" w:eastAsia="Times New Roman" w:hAnsi="GHEA Grapalat" w:cs="Arial"/>
          <w:sz w:val="20"/>
          <w:szCs w:val="24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հոդվածի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Pr="00532D6C">
        <w:rPr>
          <w:rFonts w:ascii="GHEA Grapalat" w:eastAsia="Times New Roman" w:hAnsi="GHEA Grapalat" w:cs="Arial"/>
          <w:sz w:val="20"/>
          <w:szCs w:val="24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հիման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վրա։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կետի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համաձայն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վարվող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բանակցությունները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հանգեցնել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միայն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նվազեցմանը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վճարման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փոփոխությանը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բանակցությունները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վարվում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միաժամանակյա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բոլոր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հետ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:rsidR="00532D6C" w:rsidRPr="00532D6C" w:rsidDel="00992C40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 </w:t>
      </w:r>
      <w:r w:rsidRPr="00532D6C">
        <w:rPr>
          <w:rFonts w:ascii="GHEA Grapalat" w:eastAsia="Times New Roman" w:hAnsi="GHEA Grapalat" w:cs="Arial"/>
          <w:sz w:val="20"/>
          <w:szCs w:val="24"/>
        </w:rPr>
        <w:t>Օրենքով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այլ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դեպքերի։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8.6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</w:t>
      </w:r>
      <w:r w:rsidRPr="00532D6C">
        <w:rPr>
          <w:rFonts w:ascii="GHEA Grapalat" w:eastAsia="Times New Roman" w:hAnsi="GHEA Grapalat" w:cs="Arial"/>
          <w:sz w:val="20"/>
          <w:szCs w:val="24"/>
        </w:rPr>
        <w:t>անձնաժողովը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պահանջների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նկատմամբ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բավարար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գնահատված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ասնակիցներից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որոշում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հայտարարում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հաջորդաբար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տեղեր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զբաղեցրած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մասնակիցներին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</w:rPr>
        <w:t>Ապրանքների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հանձնաժողովը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գնահատում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ապրանքի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ամբողջական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նկարագրերի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համապատասխանությունը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պահանջներին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նվազագույն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հավասարության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պայմաններին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բավարարող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գնահատված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բոլոր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գերազանցում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ընթացակարգի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շրջանակում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գնվելիք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ապրանքների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գինը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գնումն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իրականացվում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Օրենքի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15-</w:t>
      </w:r>
      <w:r w:rsidRPr="00532D6C">
        <w:rPr>
          <w:rFonts w:ascii="GHEA Grapalat" w:eastAsia="Times New Roman" w:hAnsi="GHEA Grapalat" w:cs="Arial"/>
          <w:sz w:val="20"/>
          <w:szCs w:val="24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հոդվածի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Pr="00532D6C">
        <w:rPr>
          <w:rFonts w:ascii="GHEA Grapalat" w:eastAsia="Times New Roman" w:hAnsi="GHEA Grapalat" w:cs="Arial"/>
          <w:sz w:val="20"/>
          <w:szCs w:val="24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հիման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վրա՝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4"/>
        </w:rPr>
        <w:t>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հաջորդաբար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տեղեր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զբաղեցրած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ասնակիցներին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որոշելու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նպատակով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նիստում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նվազեցման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նպատակով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532D6C">
        <w:rPr>
          <w:rFonts w:ascii="GHEA Grapalat" w:eastAsia="Times New Roman" w:hAnsi="GHEA Grapalat" w:cs="Arial"/>
          <w:sz w:val="20"/>
          <w:szCs w:val="24"/>
        </w:rPr>
        <w:t>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բավարարող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գնահատված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բոլոր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հետ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վարվում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միաժամանակյա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բանակցություններ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նիստին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բոլոր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համապատասխան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լիազորություն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ունեցող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ներկայացուցիչները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),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4"/>
        </w:rPr>
        <w:t>բ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</w:rPr>
        <w:t>հակառակ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նիստը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կասեցվում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մեկ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քարտուղարը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բավարար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գնահատված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բոլոր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մասնակիցներին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էլեկտրոնային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եղանակով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միաժամանակ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ծանուցում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նվազեցման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շուրջ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միաժամանակյա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բանակցությունների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վարման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ժամի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վայրի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,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color w:val="FF0000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4"/>
        </w:rPr>
        <w:t>գ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</w:rPr>
        <w:t>բանակցությունները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վարվում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շուտ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քան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ծանուցումն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ուղարկվելու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gramStart"/>
      <w:r w:rsidRPr="00532D6C">
        <w:rPr>
          <w:rFonts w:ascii="GHEA Grapalat" w:eastAsia="Times New Roman" w:hAnsi="GHEA Grapalat" w:cs="Arial"/>
          <w:sz w:val="20"/>
          <w:szCs w:val="24"/>
        </w:rPr>
        <w:t>օրվանից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</w:rPr>
        <w:t>երկրորդ</w:t>
      </w:r>
      <w:proofErr w:type="gramEnd"/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ոչ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ուշ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քան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հինգերորդ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4"/>
        </w:rPr>
        <w:t>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</w:rPr>
        <w:t>յուրաքանչյուր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</w:t>
      </w:r>
      <w:r w:rsidRPr="00532D6C">
        <w:rPr>
          <w:rFonts w:ascii="GHEA Grapalat" w:eastAsia="Times New Roman" w:hAnsi="GHEA Grapalat" w:cs="Arial"/>
          <w:sz w:val="20"/>
          <w:szCs w:val="24"/>
        </w:rPr>
        <w:t>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տվյալ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հրապարակվում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մյուս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բանակցությունների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վերջնաժամկետի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ավարտը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վերանայել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,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4"/>
        </w:rPr>
        <w:t>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</w:rPr>
        <w:t>բանակցությունների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վերջնաժամկետը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լրանալու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ըստ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որոնք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գերազանցում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գինը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որոշվում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հայտարարվում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հաջորդաբար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տեղերը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զբաղեցրած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,</w:t>
      </w:r>
    </w:p>
    <w:p w:rsidR="00532D6C" w:rsidRPr="00532D6C" w:rsidRDefault="00532D6C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4"/>
        </w:rPr>
        <w:t>զ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</w:rPr>
        <w:t>բանակցությունների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վերջնաժամկետը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լրանալու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դրան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գերազանցում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գինը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գնահատող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հանձնաժողովը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բանակցությունների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արդյունքում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ցածր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մասնակցին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հայտարարել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մասնակից՝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վերջինիս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հետ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կնքվող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պայմանագրով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կողմերի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իրավունքներն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պարտականություններն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ուժի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մեջ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մտնում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գինը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գերազանցող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չափով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լրացուցիչ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ֆինանսական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միջոցներ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նախատեսվելու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դրա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հիման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վրա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կողմերի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միջև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համաձայնագիր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</w:rPr>
        <w:t>Ընդ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համաձայնագիրը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լրացուցիչ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ֆինանսական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միջոցները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նախատեսվելուն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տասնհինգ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ընթացքում՝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ապրանքի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մատակարարման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ժամկետները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երկարաձգելով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օրվանից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lastRenderedPageBreak/>
        <w:t>համաձայնագրի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ընկած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ժամանակահատվածով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պարբերության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համաձայն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լուծվում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կնքելուն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վաթսուն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օրացուցային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լրացուցիչ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ֆինանսական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միջոցներ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նախատեսվում</w:t>
      </w:r>
      <w:r w:rsidRPr="00532D6C">
        <w:rPr>
          <w:rFonts w:ascii="MS Mincho" w:eastAsia="MS Mincho" w:hAnsi="MS Mincho" w:cs="MS Mincho" w:hint="eastAsia"/>
          <w:sz w:val="20"/>
          <w:szCs w:val="24"/>
          <w:lang w:val="hy-AM"/>
        </w:rPr>
        <w:t>․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բանակցությունների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վերջնաժամկետը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լրանալու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գերազանցում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գինը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նվազագույն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հավասար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ընթացակարգը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Օրենքի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37-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հոդվածի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վրա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հայտարարվում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չկայացած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բացառությամբ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ենթակետի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Franklin Gothic Medium Cond"/>
          <w:sz w:val="20"/>
          <w:szCs w:val="24"/>
          <w:lang w:val="hy-AM"/>
        </w:rPr>
        <w:t>«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զ</w:t>
      </w:r>
      <w:r w:rsidRPr="00532D6C">
        <w:rPr>
          <w:rFonts w:ascii="GHEA Grapalat" w:eastAsia="Times New Roman" w:hAnsi="GHEA Grapalat" w:cs="Franklin Gothic Medium Cond"/>
          <w:sz w:val="20"/>
          <w:szCs w:val="24"/>
          <w:lang w:val="hy-AM"/>
        </w:rPr>
        <w:t>»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պարբերությամբ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8.7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Պահանջի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որևէ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մասնակցի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պատճենները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հանձնաժողովի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քարտուղարն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անհապաղ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տրամադրում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պահանջ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ներկայացրած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այլ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մասնակցին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Պահանջի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կատարման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անհնարինության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պահանջ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ներկայացրած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անձին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անհապաղ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տրամադրվում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հայտում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ներառված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փաստաթղթերը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որոնց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վերջինս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ծանոթանում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տեղում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իրավունք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ունի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լուսանկարել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դրանք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վերադարձնում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հանձնաժողովի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քարտուղարին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նիստի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ընթացքում՝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առանց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խոչընդոտելու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հանձնաժողովի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բնականոն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գործունեությանը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8.8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բացման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գնահատման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նիստի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իրականացված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գնահատման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արդյուն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անհամապատասխանություններ՝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նկատմամբ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հանձնաժողովը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կասեցնում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նիստը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քարտուղարը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էլեկտրոնային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եղանակով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տեղեկացնում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ասնակցին՝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առաջարկելով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կասեցման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ավարտը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շտկել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անհամապատասխանությունը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Գնահատող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հանձնաժողովը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պատճառաբանված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որոշման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Կարգի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67-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կետի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հիման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վրա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ՀՀ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պետական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եկամուտների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կոմիտեի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միջոցով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ստուգել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)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՝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Օրենքի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հոդվածի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2-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կետին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բավարարելու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հայտով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ներկայացված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հավաստման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իսկությունը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պարբերության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կիրառման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կոմիտե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ներկայացվող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տեղեկատվությունը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պետք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առնվազն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պարունակի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տվյալներ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մասնակիցների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անվանման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հարկ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վճարողի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հաշվառման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համարի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ներկայացվելու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ամիս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ամսաթվի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տարեթվի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անհամապատասխանությունն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արձանագրվել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ՀՀ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պետական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եկամուտների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կոմիտեից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տեղեկատվության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վրա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ուղարկվող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ծանուցմանը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կցվում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կոմիտեից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տեղեկատվության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բնօրինակից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սկանավորված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տարբերակը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ուղարկվող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ծանուցման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մեջ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մանրամասն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նկարագրվում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հատման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հայտնաբերված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բոլոր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անհամապատասխանությունները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8.9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8.8-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շտկում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անհամապատասխանությունը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վերջինիս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գնահատվում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բավարար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Հակառակ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տվյալ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գնահատվում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անբավարար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մերժվում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ճանաչվում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զբաղեցրած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գնահատման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արդյունքում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անհամապատասխանությունն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արձանագրվել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ՀՀ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պետական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եկամուտների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կոմիտեից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ստացված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տեղեկատվության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արդյունքում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շտկված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տրամադրած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տեղեկատվության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մեջ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վճարումը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հիմնավորող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փաստաթղթի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բնօրինակից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արտատպված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սկանավորված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օրինակը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8.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10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անդամը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քարտուղարը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աշխատանքներին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բացման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նիստում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պարզվում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վերջիններիս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հիմնադրված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բաժնեմաս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փայաբաժին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ունեցող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կազմակերպությունը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իրենց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մերձավոր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ազգակցությամբ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խնամիությամբ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կապված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անձը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ծնող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ամուսին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երեխա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եղբայր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քույր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ինչպես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ամուսնու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ծնող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երեխա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եղբայր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քույր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անձի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հիմնադրված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բաժնեմաս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փայաբաժին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ունեցող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կազմակերպությունը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տվյալ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ընթացակարգին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ներկայացրել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առկա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բացման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նիստից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անմիջապես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հետո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տվյալ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ընթացակարգի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առնչությամբ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շահերի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բախում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ունեցող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անդամը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քարտուղարը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ինքնաբացարկ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հայտնում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տվյալ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ընթացակարգից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8.11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բացվելուց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գնահատվելուց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հետո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կազմվում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արձանագրություն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>`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գնումների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ՀՀ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օրենսդրությամբ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կարգով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Ընդ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նիստի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արձանագրության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մեջ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մանրամասն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նկարագրվում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գնահատման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արդյունքում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արձանագրված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անհամապատասխանությունները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դրանցով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պայմանավորված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մերժման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հիմքերը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Արձանագրությունն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ստորագրում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նիստին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անդամները։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8.12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քարտուղարը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բացման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գնահատման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նիստի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ավարտից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հետո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ոչ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ուշ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քան</w:t>
      </w:r>
      <w:r w:rsidRPr="00532D6C">
        <w:rPr>
          <w:rFonts w:ascii="GHEA Grapalat" w:eastAsia="Times New Roman" w:hAnsi="GHEA Grapalat" w:cs="Arial"/>
          <w:spacing w:val="-8"/>
          <w:sz w:val="24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օրը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1)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բացման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և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գնահատման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նիստի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արձանագրության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բնօրինակից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արտատպված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սկանավորված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տարբերակը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3.5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կետում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հիմնավորումների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քննարկման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ամփոփաթերթը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որը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պարունակում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տեղեկություններ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նաև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հիմնավորումները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ստանալու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ամսաթվի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էլեկտրոնային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փոստի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հասցեների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վերաբերյալ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հրապարակում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տեղեկագրում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հիմնավորումներ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չեն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ներկայացվել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նիստի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արձանագրության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մեջ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դրա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կատարվում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համապատասխան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նշումներ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գնահատող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բացման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նիստին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ներկա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անդամների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ստորագրված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շահերի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բախման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բացակայության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հայտարարությունների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բնօրինակներից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արտատպված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lastRenderedPageBreak/>
        <w:t>(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սկանավորված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տարբերակները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հրապարակում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տեղեկագրում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անդամները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որոնք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աշխատանքների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մասնակցում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բացման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գնահատման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նիստից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հետո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հրավիրվող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նիստերին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ստորագրում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ենթակետում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հայտարարությունները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որոնք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տեղեկագրում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քարտուղարը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հրապարակում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ստորագրմանը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օրը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:rsidR="00E82197" w:rsidRPr="00E82197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4"/>
          <w:szCs w:val="24"/>
          <w:lang w:val="af-ZA"/>
        </w:rPr>
        <w:tab/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8.13 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Օրենքի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րդ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հոդվածի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ին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մասի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րդ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կետով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նախատեսված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հիմքերն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հայտ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գալու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դեպքում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պատվիրատուի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ղեկավարի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պատճառաբանված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որոշման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հիման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վրա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լիազորված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մարմինը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մասնակցին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ներառում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է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գնումների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գործընթացին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մասնակցելու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իրավունք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չունեցող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մասնակիցների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ցուցակում։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Ընդ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որում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 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սույն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կետում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նշված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որոշումը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պատվիրատուի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ղեկավարը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կայացնում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է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գնման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ընթացակարգը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չկայացած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հայտարարվելու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կամ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կնքված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պայմանագրի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վերաբերյալ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հայտարարությունը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հրապարակելու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կամ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պայմանագիրը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միակողմանի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լուծելու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մասին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հայտարարությունը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>(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hy-AM"/>
        </w:rPr>
        <w:t>ծանուցումը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հրապարակելու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օրվան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հաջորդող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տասն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hy-AM"/>
        </w:rPr>
        <w:t>երորդ օրը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Որոշումը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կայացվելուն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հաջորդող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օրը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այն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գրավոր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տրամադրվում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է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լիազորված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մարմնին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և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մասնակցին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Լիազորված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մարմինը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մասնակցին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ներառում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է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գնումների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գործընթացին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մասնակցելու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իրավունք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չունեցող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մասնակիցների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ցուցակում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որոշումն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ստանալուն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հաջորդող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քառասուներորդ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օրվան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հաջորդող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հինգ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երորդ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օր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իսկ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որոշումն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ստանալուն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հաջորդող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քառասուներորդ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օրվա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դրությամբ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մասնակցի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կողմից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որոշման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բողոքարկման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վերաբերյալ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հարուցված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և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չավարտված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դատական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գործի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առկայության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դեպքում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տվյալ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դատական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գործով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եզրափակիչ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դատական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ակտն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ուժի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մեջ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մտնելու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օրվան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հաջորդող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հինգ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երորդ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օր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en-US"/>
        </w:rPr>
        <w:t>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եթե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դատական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քննության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արդյունքով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որոշման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կատարման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հնարավորությունը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չի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2197">
        <w:rPr>
          <w:rFonts w:ascii="GHEA Grapalat" w:eastAsia="Times New Roman" w:hAnsi="GHEA Grapalat" w:cs="Sylfaen"/>
          <w:sz w:val="20"/>
          <w:szCs w:val="24"/>
        </w:rPr>
        <w:t>վերացել</w:t>
      </w:r>
      <w:r w:rsidR="00E82197" w:rsidRPr="00E82197">
        <w:rPr>
          <w:rFonts w:ascii="GHEA Grapalat" w:eastAsia="Times New Roman" w:hAnsi="GHEA Grapalat" w:cs="Sylfaen"/>
          <w:sz w:val="20"/>
          <w:szCs w:val="24"/>
          <w:lang w:val="hy-AM"/>
        </w:rPr>
        <w:t>։</w:t>
      </w:r>
    </w:p>
    <w:p w:rsidR="00E82197" w:rsidRPr="00E82197" w:rsidRDefault="00E82197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>Ընդ որում, եթե՝</w:t>
      </w:r>
    </w:p>
    <w:p w:rsidR="00E82197" w:rsidRPr="00E82197" w:rsidRDefault="00E82197" w:rsidP="00106D44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սույն կետով նախատեսված՝ </w:t>
      </w:r>
      <w:r w:rsidRPr="00E82197">
        <w:rPr>
          <w:rFonts w:ascii="GHEA Grapalat" w:eastAsia="Times New Roman" w:hAnsi="GHEA Grapalat" w:cs="Sylfaen"/>
          <w:sz w:val="20"/>
          <w:szCs w:val="24"/>
        </w:rPr>
        <w:t>լիազորված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մարմնին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որոշումը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ներկայացվելու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վերջնաժամկետը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լրանալու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օրվա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դրությամբ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մասնակիցը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կամ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պայմանագիրը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կնքած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անձը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վճարել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է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>հայտի, պայմանագրի և (կամ) որակավորան ապահովման գումարը, ապա պատվիրատուն տվյալ մասնակցին ցուցակում ներառելու պատճառաբանված որոշումը չի ներկայացնում լիազորված մարմին.</w:t>
      </w:r>
    </w:p>
    <w:p w:rsidR="00E82197" w:rsidRPr="00E82197" w:rsidRDefault="00E82197" w:rsidP="00106D44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մասնակցի կամ պայմանագիրը կնքած անձի կողմից հայտի, պայմանագրի և (կամ) որակավորան ապահովման գումարի վճարումն իրականացվել է </w:t>
      </w:r>
      <w:r w:rsidRPr="00E82197">
        <w:rPr>
          <w:rFonts w:ascii="GHEA Grapalat" w:eastAsia="Times New Roman" w:hAnsi="GHEA Grapalat" w:cs="Sylfaen"/>
          <w:sz w:val="20"/>
          <w:szCs w:val="24"/>
        </w:rPr>
        <w:t>լիազորված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մարմնին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որոշումը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ներկայացվելու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վերջնաժամկետը</w:t>
      </w:r>
      <w:r w:rsidRPr="00D60ADB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լրանալու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ց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հետո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բայց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ոչ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ուշ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քան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մասնակցին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կամ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պայմանագիր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կնքած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անձին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ցուցակում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ներառելու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վերջնաժամկետը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լրանալու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օրը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ապա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պատվիրատուն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դրա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մասին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գրավոր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տեղեկացնում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է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լիազորված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մարմին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որի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հիման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վրա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մասնակիցը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չի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ներառվում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ցուցակում</w:t>
      </w:r>
      <w:r w:rsidRPr="00E82197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     8.14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en-US"/>
        </w:rPr>
        <w:t>Ե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թե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մասնակից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en-US"/>
        </w:rPr>
        <w:t>ն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en-US"/>
        </w:rPr>
        <w:t>Օ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րենքի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6-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րդ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հոդվածի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1-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ին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մասի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5-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րդ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6-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րդ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մասերով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ցուցակներում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ներառվել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հայտը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ներկայացնելու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օրվանից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հետո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ապա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նրա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տվյալ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հայտը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ենթակա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չէ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մերժման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8.15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4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8.8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8.9 </w:t>
      </w:r>
      <w:r w:rsidRPr="00532D6C">
        <w:rPr>
          <w:rFonts w:ascii="GHEA Grapalat" w:eastAsia="Times New Roman" w:hAnsi="GHEA Grapalat" w:cs="Arial"/>
          <w:sz w:val="20"/>
          <w:szCs w:val="24"/>
        </w:rPr>
        <w:t>կետ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եր</w:t>
      </w:r>
      <w:r w:rsidRPr="00532D6C">
        <w:rPr>
          <w:rFonts w:ascii="GHEA Grapalat" w:eastAsia="Times New Roman" w:hAnsi="GHEA Grapalat" w:cs="Arial"/>
          <w:sz w:val="20"/>
          <w:szCs w:val="24"/>
        </w:rPr>
        <w:t>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փաստաթղթերը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ժամկետում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532D6C">
        <w:rPr>
          <w:rFonts w:ascii="GHEA Grapalat" w:eastAsia="Times New Roman" w:hAnsi="GHEA Grapalat" w:cs="Arial"/>
          <w:sz w:val="20"/>
          <w:szCs w:val="24"/>
        </w:rPr>
        <w:t>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քարտուղարին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</w:t>
      </w:r>
      <w:r w:rsidRPr="00532D6C">
        <w:rPr>
          <w:rFonts w:ascii="GHEA Grapalat" w:eastAsia="Times New Roman" w:hAnsi="GHEA Grapalat" w:cs="Arial"/>
          <w:sz w:val="20"/>
          <w:szCs w:val="24"/>
        </w:rPr>
        <w:t>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վերջինիս՝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էլեկտրոնային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փոստին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ուղարկելու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միջոցով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 </w:t>
      </w:r>
      <w:r w:rsidRPr="00532D6C">
        <w:rPr>
          <w:rFonts w:ascii="GHEA Grapalat" w:eastAsia="Times New Roman" w:hAnsi="GHEA Grapalat" w:cs="Arial"/>
          <w:sz w:val="20"/>
          <w:szCs w:val="24"/>
        </w:rPr>
        <w:t>Քարտուղարը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պարտավոր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փաստաթղթերն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ստանալու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հաստատել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դրանց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ստանալու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հանգամանքը՝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էլեկտրոնային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փոստից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էլեկտրոնային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փոստին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հավաստում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ուղարկելու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միջոցով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8.16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Մասնակիցները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նրանց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ներկայացուցիչները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լինել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նիստերին։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Մասնակիցները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նրանց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ներկայացուցիչները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պահանջել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նիստերի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արձանագրությունների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պատճենները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որոնք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տրամադրվում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մեկ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օրացուցային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ընթացքում։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8.17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</w:rPr>
        <w:t>պատվիրատուի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էլեկտրոնային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ծանուցումներն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ուղարկվում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հայտում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էլեկտրոնային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փոստին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ուղարկելու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միջոցով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էլեկտրոնային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փոստից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քարտուղարի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էլեկտրոնային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փոստին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ուղարկվելու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միջոցով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Տեղեկությունների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փաստաթղթերի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էլեկտրոնային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եղանակով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փոխանակման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մասնակիցը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տեղեկությունները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փաստաթղթերը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ուղարկում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հաստատված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բնօրինակ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փաստաթղթից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արտատպված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սկանավորված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տարբերակով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8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18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Հայտերի գնահատումը և ընտրված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որոշումն իրականացվում է ըստ առանձին չափաբաժինների</w:t>
      </w:r>
      <w:r w:rsidRPr="00532D6C">
        <w:rPr>
          <w:rFonts w:ascii="GHEA Grapalat" w:eastAsia="Times New Roman" w:hAnsi="GHEA Grapalat" w:cs="Sylfaen"/>
          <w:color w:val="FFFFFF"/>
          <w:sz w:val="20"/>
          <w:szCs w:val="20"/>
          <w:vertAlign w:val="superscript"/>
          <w:lang w:val="af-ZA"/>
        </w:rPr>
        <w:footnoteReference w:id="3"/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։</w:t>
      </w:r>
      <w:r w:rsidRPr="00532D6C">
        <w:rPr>
          <w:rFonts w:ascii="GHEA Grapalat" w:eastAsia="Times New Roman" w:hAnsi="GHEA Grapalat" w:cs="Tahoma"/>
          <w:sz w:val="20"/>
          <w:szCs w:val="20"/>
          <w:vertAlign w:val="superscript"/>
          <w:lang w:val="af-ZA"/>
        </w:rPr>
        <w:t>11</w:t>
      </w:r>
      <w:r w:rsidRPr="00532D6C">
        <w:rPr>
          <w:rFonts w:ascii="GHEA Grapalat" w:eastAsia="Times New Roman" w:hAnsi="GHEA Grapalat" w:cs="Tahoma"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8.19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Ընտրված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մասնակցի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չկնքելու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հրաժարվելու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պայմանագիր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կնքելու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իրավունքից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զրկվելու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հանձնաժողովի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որոշմամբ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ընտրված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ճանաչվում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հաջորդող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տեղ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զբաղեցրած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մասնակիցը՝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af-ZA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հրավերի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մասի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8.12-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8.18-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րդ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կետերով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ընթացակարգի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կիրառմամբ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8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20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Մասնակից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իրեն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պահանջների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համապատասխանության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հիմնավորման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նպատակով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ներկայացնել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լրացուցիչ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այլ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փաստաթղթեր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տեղեկություններ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նյութեր։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proofErr w:type="gramStart"/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</w:t>
      </w:r>
      <w:r w:rsidRPr="00532D6C">
        <w:rPr>
          <w:rFonts w:ascii="GHEA Grapalat" w:eastAsia="Times New Roman" w:hAnsi="GHEA Grapalat" w:cs="Arial"/>
          <w:sz w:val="20"/>
          <w:szCs w:val="24"/>
        </w:rPr>
        <w:t>անձնաժողովը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ստուգել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տվյալների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իսկությունը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օգտագործելով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պաշտոնական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աղբյուրներից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ստացված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տվյալներ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դրա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ստանալով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իրավասու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մարմինների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գրավոր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եզրակացությունը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</w:rPr>
        <w:t>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հարցում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ուղարկվելու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համապատասխան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պետական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տեղական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lastRenderedPageBreak/>
        <w:t>ինքնակառավարման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մարմինները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հարցումն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ստանալու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երկու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տրամադրում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գրավոր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եզրակացություն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ներկայացրած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տվյալների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իսկության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ստուգման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արդյունքում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տվյալները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որակվում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իրականությանը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չհամապա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532D6C">
        <w:rPr>
          <w:rFonts w:ascii="GHEA Grapalat" w:eastAsia="Times New Roman" w:hAnsi="GHEA Grapalat" w:cs="Arial"/>
          <w:sz w:val="20"/>
          <w:szCs w:val="24"/>
        </w:rPr>
        <w:t>տասխանող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տվյալ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մերժվում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  <w:proofErr w:type="gramEnd"/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8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8.20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կիրառման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նպատակով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հրավիրվել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արտահերթ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նիստ։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ahoma"/>
          <w:sz w:val="20"/>
          <w:szCs w:val="20"/>
          <w:lang w:val="hy-AM" w:eastAsia="ru-RU"/>
        </w:rPr>
      </w:pPr>
      <w:r w:rsidRPr="00532D6C">
        <w:rPr>
          <w:rFonts w:ascii="GHEA Grapalat" w:eastAsia="Times New Roman" w:hAnsi="GHEA Grapalat" w:cs="Times New Roman"/>
          <w:spacing w:val="-6"/>
          <w:sz w:val="20"/>
          <w:szCs w:val="20"/>
          <w:lang w:val="hy-AM" w:eastAsia="ru-RU"/>
        </w:rPr>
        <w:t>8.</w:t>
      </w:r>
      <w:r w:rsidRPr="00532D6C">
        <w:rPr>
          <w:rFonts w:ascii="GHEA Grapalat" w:eastAsia="Times New Roman" w:hAnsi="GHEA Grapalat" w:cs="Times New Roman"/>
          <w:spacing w:val="-6"/>
          <w:sz w:val="20"/>
          <w:szCs w:val="20"/>
          <w:lang w:val="af-ZA" w:eastAsia="ru-RU"/>
        </w:rPr>
        <w:t xml:space="preserve">22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Մինչև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պայմանագիր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կնքելը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պատվիրատուն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տեղեկագրում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հրապարակում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հայտարարություն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պայմանագիր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կնքելու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որոշման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մասին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ոչ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ուշ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քան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ընտրված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մասնակցի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մասին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որոշման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ընդունմանը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հաջորդող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առաջին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աշխատանքային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օրը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>:</w:t>
      </w:r>
      <w:r w:rsidRPr="00532D6C">
        <w:rPr>
          <w:rFonts w:ascii="GHEA Grapalat" w:eastAsia="Times New Roman" w:hAnsi="GHEA Grapalat" w:cs="Sylfaen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Պայմանագիր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կնքելու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մասին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որոշումը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պարունակում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ամփոփ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տեղեկատվություն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հայտերի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գնահատման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և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ընտրված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մասնակցի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ընտրությունը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հիմնավորող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պատճառների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մասին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ու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հայտարարություն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անգործության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ժամկետի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վերաբերյալ</w:t>
      </w:r>
      <w:r w:rsidRPr="00532D6C">
        <w:rPr>
          <w:rFonts w:ascii="GHEA Grapalat" w:eastAsia="Times New Roman" w:hAnsi="GHEA Grapalat" w:cs="Tahoma"/>
          <w:sz w:val="20"/>
          <w:szCs w:val="20"/>
          <w:lang w:val="hy-AM" w:eastAsia="ru-RU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8.23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Անգործության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որոշման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հայտարարության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հրապարակման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օրվան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պ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ատվիրատուի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իրավասության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առաջացման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ընկած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ժամանակահատվածն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է։</w:t>
      </w:r>
    </w:p>
    <w:p w:rsidR="00E82197" w:rsidRPr="00E82197" w:rsidRDefault="00E82197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Անգործության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ժամկետը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սույն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ընթացակարգի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դեպքում «10» օրացուցային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օր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է</w:t>
      </w:r>
      <w:r w:rsidRPr="00E82197">
        <w:rPr>
          <w:rFonts w:ascii="GHEA Grapalat" w:eastAsia="Times New Roman" w:hAnsi="GHEA Grapalat" w:cs="Tahoma"/>
          <w:sz w:val="20"/>
          <w:szCs w:val="20"/>
          <w:lang w:val="es-ES"/>
        </w:rPr>
        <w:t>։</w:t>
      </w:r>
      <w:r w:rsidRPr="00E8219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Անգործության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ժամկետը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կիրառելի</w:t>
      </w:r>
      <w:r w:rsidRPr="00E82197">
        <w:rPr>
          <w:rFonts w:ascii="GHEA Grapalat" w:eastAsia="Times New Roman" w:hAnsi="GHEA Grapalat" w:cs="Sylfaen"/>
          <w:sz w:val="20"/>
          <w:szCs w:val="20"/>
          <w:lang w:val="hy-AM"/>
        </w:rPr>
        <w:t>.</w:t>
      </w:r>
    </w:p>
    <w:p w:rsidR="00E82197" w:rsidRPr="00E82197" w:rsidRDefault="00E82197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  <w:r w:rsidRPr="00E82197">
        <w:rPr>
          <w:rFonts w:ascii="GHEA Grapalat" w:eastAsia="Times New Roman" w:hAnsi="GHEA Grapalat" w:cs="Sylfaen"/>
          <w:sz w:val="20"/>
          <w:szCs w:val="20"/>
          <w:lang w:val="hy-AM"/>
        </w:rPr>
        <w:t>-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չէ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եթե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միայն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մեկ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մ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ասնակից է հայտ ներկայացրել</w:t>
      </w:r>
      <w:r w:rsidRPr="00E82197">
        <w:rPr>
          <w:rFonts w:ascii="GHEA Grapalat" w:eastAsia="Times New Roman" w:hAnsi="GHEA Grapalat" w:cs="Times New Roman"/>
          <w:i/>
          <w:sz w:val="20"/>
          <w:szCs w:val="20"/>
          <w:lang w:val="es-ES"/>
        </w:rPr>
        <w:t>,</w:t>
      </w:r>
      <w:r w:rsidRPr="00E82197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որի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հետ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կնքվում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է</w:t>
      </w:r>
      <w:r w:rsidRPr="00E82197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պայմանագիր</w:t>
      </w:r>
      <w:r w:rsidRPr="00E82197">
        <w:rPr>
          <w:rFonts w:ascii="GHEA Grapalat" w:eastAsia="Times New Roman" w:hAnsi="GHEA Grapalat" w:cs="Arial"/>
          <w:sz w:val="20"/>
          <w:szCs w:val="20"/>
          <w:lang w:val="hy-AM"/>
        </w:rPr>
        <w:t>,</w:t>
      </w:r>
    </w:p>
    <w:p w:rsidR="00E82197" w:rsidRPr="00E82197" w:rsidRDefault="00E82197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2197">
        <w:rPr>
          <w:rFonts w:ascii="GHEA Grapalat" w:eastAsia="Times New Roman" w:hAnsi="GHEA Grapalat" w:cs="Sylfaen"/>
          <w:sz w:val="20"/>
          <w:szCs w:val="20"/>
          <w:lang w:val="es-ES"/>
        </w:rPr>
        <w:t>-  է նաև այն դեպքում, երբ միայն մեկ մասնակից է հայտ ներկայացրել, և այն մերժվել է: Սույն կետի կիրառման դեպքում անգործության ժամկետը սահմանվում է գնման ընթացակարգը չկայացած հայտարարելու մասին հայտարարությամբ:</w:t>
      </w:r>
    </w:p>
    <w:p w:rsidR="00E82197" w:rsidRPr="00E82197" w:rsidRDefault="00E82197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Պատվիրատուն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պայմանագիրը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կնքում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է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եթե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սույն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կետով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նախատեսված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անգործության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ժամկետում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որևէ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մ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ասնակից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չի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բողոքարկում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պայմանագիր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կնքելու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մասին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>որոշումը։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Մինչև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անգործության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ժամկետը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լրանալը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կամ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առանց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պայմանագիր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կնքելու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  <w:lang w:val="hy-AM"/>
        </w:rPr>
        <w:t xml:space="preserve"> կամ գնման ընթացակարգը չկայացած հայտարարելու </w:t>
      </w:r>
      <w:r w:rsidRPr="00E82197">
        <w:rPr>
          <w:rFonts w:ascii="GHEA Grapalat" w:eastAsia="Times New Roman" w:hAnsi="GHEA Grapalat" w:cs="Sylfaen"/>
          <w:sz w:val="20"/>
          <w:szCs w:val="24"/>
        </w:rPr>
        <w:t>մասին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հայտարարության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հրապարակման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կնք</w:t>
      </w:r>
      <w:r w:rsidRPr="00E82197">
        <w:rPr>
          <w:rFonts w:ascii="GHEA Grapalat" w:eastAsia="Times New Roman" w:hAnsi="GHEA Grapalat" w:cs="Sylfaen"/>
          <w:sz w:val="20"/>
          <w:szCs w:val="24"/>
          <w:lang w:val="en-US"/>
        </w:rPr>
        <w:t>վ</w:t>
      </w:r>
      <w:r w:rsidRPr="00E82197">
        <w:rPr>
          <w:rFonts w:ascii="GHEA Grapalat" w:eastAsia="Times New Roman" w:hAnsi="GHEA Grapalat" w:cs="Sylfaen"/>
          <w:sz w:val="20"/>
          <w:szCs w:val="24"/>
        </w:rPr>
        <w:t>ած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պայմանագիրն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առ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ոչինչ</w:t>
      </w:r>
      <w:r w:rsidRPr="00E82197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2197">
        <w:rPr>
          <w:rFonts w:ascii="GHEA Grapalat" w:eastAsia="Times New Roman" w:hAnsi="GHEA Grapalat" w:cs="Sylfaen"/>
          <w:sz w:val="20"/>
          <w:szCs w:val="24"/>
        </w:rPr>
        <w:t>է։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b/>
          <w:iCs/>
          <w:sz w:val="20"/>
          <w:szCs w:val="24"/>
          <w:lang w:val="es-ES"/>
        </w:rPr>
        <w:t>9</w:t>
      </w:r>
      <w:r w:rsidRPr="00532D6C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. </w:t>
      </w:r>
      <w:r w:rsidRPr="00532D6C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ՊԱՅՄԱՆԱԳՐԻ ԿՆՔՈՒՄԸ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iCs/>
          <w:sz w:val="20"/>
          <w:szCs w:val="24"/>
          <w:lang w:val="es-ES"/>
        </w:rPr>
        <w:t>9</w:t>
      </w:r>
      <w:r w:rsidRPr="00532D6C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 xml:space="preserve">.1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որոշման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հիման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վրա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</w:t>
      </w:r>
      <w:r w:rsidRPr="00532D6C">
        <w:rPr>
          <w:rFonts w:ascii="GHEA Grapalat" w:eastAsia="Times New Roman" w:hAnsi="GHEA Grapalat" w:cs="Arial"/>
          <w:sz w:val="20"/>
          <w:szCs w:val="24"/>
        </w:rPr>
        <w:t>ատվիրատուի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կողմից։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գրավոր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մեկ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փաստաթուղթ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կազմելու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միջոցով։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9.2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w:rsidRPr="00532D6C">
        <w:rPr>
          <w:rFonts w:ascii="GHEA Grapalat" w:eastAsia="Times New Roman" w:hAnsi="GHEA Grapalat" w:cs="Arial"/>
          <w:sz w:val="20"/>
          <w:szCs w:val="24"/>
        </w:rPr>
        <w:t>կետով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անգործության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ժամկետը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լրանալուն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չորս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</w:t>
      </w:r>
      <w:r w:rsidRPr="00532D6C">
        <w:rPr>
          <w:rFonts w:ascii="GHEA Grapalat" w:eastAsia="Times New Roman" w:hAnsi="GHEA Grapalat" w:cs="Arial"/>
          <w:sz w:val="20"/>
          <w:szCs w:val="24"/>
        </w:rPr>
        <w:t>ատվիրատուն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ծանուցում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ասնակցին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ներկայացնելով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նախագիծը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</w:rPr>
        <w:t>Ընդ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կնքվել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շուտ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քան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w:rsidRPr="00532D6C">
        <w:rPr>
          <w:rFonts w:ascii="GHEA Grapalat" w:eastAsia="Times New Roman" w:hAnsi="GHEA Grapalat" w:cs="Arial"/>
          <w:sz w:val="20"/>
          <w:szCs w:val="24"/>
        </w:rPr>
        <w:t>կետով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անգործության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ժամկետը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լրանալու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երկրորդ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9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.3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ասնակցին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կնքվելիք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նախագիծը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հանձնաժողովի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քարտուղարը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տրամադրում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էլեկտրոնային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եղանակով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</w:rPr>
        <w:t>Ընդ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ներառվում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ապրանքի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ամբողջական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նկարագիրը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9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ծանուցումը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նախագիծ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ստանալուց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հետո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10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ստորագրում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պ</w:t>
      </w:r>
      <w:r w:rsidRPr="00532D6C">
        <w:rPr>
          <w:rFonts w:ascii="GHEA Grapalat" w:eastAsia="Times New Roman" w:hAnsi="GHEA Grapalat" w:cs="Arial"/>
          <w:sz w:val="20"/>
          <w:szCs w:val="24"/>
        </w:rPr>
        <w:t>ատվիրատուին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ներկայացնում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որակավորման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ապահովումը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զրկվում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ստորագրելու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իրավունքից։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կանխավճար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15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հաստատված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նախագիծը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ատվիրատուին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գրավոր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հաշվառվում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ատվիրատուի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փաստաթղթաշրջանառության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համակարգում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Պատվիրատուի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ղեկավարի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նախագիծը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հաստատվում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իրավասության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առաջացմանը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երկու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հաստատմանը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ուղեկցող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գրությամբ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տրամադրվում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մասնակցին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9.5 </w:t>
      </w:r>
      <w:r w:rsidRPr="00532D6C">
        <w:rPr>
          <w:rFonts w:ascii="GHEA Grapalat" w:eastAsia="Times New Roman" w:hAnsi="GHEA Grapalat" w:cs="Arial"/>
          <w:sz w:val="20"/>
          <w:szCs w:val="24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9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w:rsidRPr="00532D6C">
        <w:rPr>
          <w:rFonts w:ascii="GHEA Grapalat" w:eastAsia="Times New Roman" w:hAnsi="GHEA Grapalat" w:cs="Arial"/>
          <w:sz w:val="20"/>
          <w:szCs w:val="24"/>
        </w:rPr>
        <w:t>կետով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ժամկետի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ավարտը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կողմերի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համաձայնությամբ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նախագծում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կատարվել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փոփոխություններ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սակայն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դրանք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հանգեցնել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առարկայի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բնութագրերի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փոփոխմանը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ներառյալ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ավելացմանը։</w:t>
      </w:r>
      <w:r w:rsidRPr="00532D6C">
        <w:rPr>
          <w:rFonts w:ascii="GHEA Grapalat" w:eastAsia="Times New Roman" w:hAnsi="GHEA Grapalat" w:cs="Times New Roman"/>
          <w:spacing w:val="-8"/>
          <w:sz w:val="20"/>
          <w:szCs w:val="20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10. </w:t>
      </w:r>
      <w:r w:rsidRPr="00532D6C">
        <w:rPr>
          <w:rFonts w:ascii="GHEA Grapalat" w:eastAsia="Times New Roman" w:hAnsi="GHEA Grapalat" w:cs="Arial"/>
          <w:b/>
          <w:iCs/>
          <w:sz w:val="20"/>
          <w:szCs w:val="24"/>
          <w:lang w:val="hy-AM"/>
        </w:rPr>
        <w:t>ՈՐԱԿԱՎՈՐՄԱՆ</w:t>
      </w:r>
      <w:r w:rsidRPr="00532D6C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iCs/>
          <w:sz w:val="20"/>
          <w:szCs w:val="24"/>
          <w:lang w:val="hy-AM"/>
        </w:rPr>
        <w:t>ԵՎ</w:t>
      </w:r>
      <w:r w:rsidRPr="00532D6C">
        <w:rPr>
          <w:rFonts w:ascii="GHEA Grapalat" w:eastAsia="Times New Roman" w:hAnsi="GHEA Grapalat" w:cs="Sylfaen"/>
          <w:b/>
          <w:iCs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>ՊԱՅՄԱՆԱԳՐԻ</w:t>
      </w:r>
      <w:r w:rsidRPr="00532D6C">
        <w:rPr>
          <w:rFonts w:ascii="GHEA Grapalat" w:eastAsia="Times New Roman" w:hAnsi="GHEA Grapalat" w:cs="Sylfaen"/>
          <w:b/>
          <w:iCs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>ԱՊԱՀՈՎՈՒՄ</w:t>
      </w:r>
      <w:r w:rsidRPr="00532D6C">
        <w:rPr>
          <w:rFonts w:ascii="GHEA Grapalat" w:eastAsia="Times New Roman" w:hAnsi="GHEA Grapalat" w:cs="Arial"/>
          <w:b/>
          <w:iCs/>
          <w:sz w:val="20"/>
          <w:szCs w:val="24"/>
          <w:lang w:val="hy-AM"/>
        </w:rPr>
        <w:t>ՆԵՐ</w:t>
      </w:r>
      <w:r w:rsidRPr="00532D6C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Ը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>10.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Որակավորման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</w:t>
      </w:r>
      <w:r w:rsidRPr="00532D6C">
        <w:rPr>
          <w:rFonts w:ascii="GHEA Grapalat" w:eastAsia="Times New Roman" w:hAnsi="GHEA Grapalat" w:cs="Arial"/>
          <w:sz w:val="20"/>
          <w:szCs w:val="24"/>
        </w:rPr>
        <w:t>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ապահովում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ներկայացնելու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պահանջի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հիման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վրա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այն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ստանալու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օրվանից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10,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կնքվելիք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պայմանագրով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կանխավճար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լինելու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15 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պարտավոր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ներկայացնել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որակավորման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ապահովում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</w:t>
      </w:r>
      <w:r w:rsidRPr="00532D6C">
        <w:rPr>
          <w:rFonts w:ascii="GHEA Grapalat" w:eastAsia="Times New Roman" w:hAnsi="GHEA Grapalat" w:cs="Arial"/>
          <w:sz w:val="20"/>
          <w:szCs w:val="24"/>
        </w:rPr>
        <w:t>։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հետ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վերջինս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ներկայացնում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որակավորման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ապահովում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ը</w:t>
      </w:r>
      <w:r w:rsidRPr="00532D6C">
        <w:rPr>
          <w:rFonts w:ascii="GHEA Grapalat" w:eastAsia="Times New Roman" w:hAnsi="GHEA Grapalat" w:cs="Arial"/>
          <w:sz w:val="20"/>
          <w:szCs w:val="24"/>
        </w:rPr>
        <w:t>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lastRenderedPageBreak/>
        <w:t>10.2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Որակավորման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ապահովման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չափը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հավասար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ընտրված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մասնակցի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գնային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առաջարկի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15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տոկոսին</w:t>
      </w:r>
      <w:r w:rsidRPr="00532D6C" w:rsidDel="005A72DB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Որակավորման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ապահովումը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ներկայացվում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տուժանքի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>(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հավելված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4</w:t>
      </w:r>
      <w:r w:rsidRPr="00532D6C">
        <w:rPr>
          <w:rFonts w:ascii="MS Mincho" w:eastAsia="MS Mincho" w:hAnsi="MS Mincho" w:cs="MS Mincho" w:hint="eastAsia"/>
          <w:b/>
          <w:sz w:val="20"/>
          <w:szCs w:val="24"/>
          <w:lang w:val="hy-AM"/>
        </w:rPr>
        <w:t>․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>2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>)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կամ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կանխիկ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փողի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ձևով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>: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Ընդ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որում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ապահովումը</w:t>
      </w:r>
      <w:r w:rsidRPr="00532D6C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պետք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վավեր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լինի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առնվազն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մինչև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պայմանագրի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կատարման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արդյունքը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պատվիրատուի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կողմից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ամբողջական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ընդունվելու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օրվան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հաջորդող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>2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>0-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րդ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աշխատանքային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օրը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ներառյալ</w:t>
      </w:r>
      <w:r w:rsidRPr="00532D6C">
        <w:rPr>
          <w:rFonts w:ascii="GHEA Grapalat" w:eastAsia="Times New Roman" w:hAnsi="GHEA Grapalat" w:cs="Arial"/>
          <w:b/>
          <w:sz w:val="20"/>
          <w:szCs w:val="24"/>
          <w:vertAlign w:val="superscript"/>
          <w:lang w:val="en-US"/>
        </w:rPr>
        <w:footnoteReference w:id="4"/>
      </w:r>
      <w:r w:rsidRPr="00532D6C">
        <w:rPr>
          <w:rFonts w:ascii="GHEA Grapalat" w:eastAsia="Times New Roman" w:hAnsi="GHEA Grapalat" w:cs="Arial"/>
          <w:b/>
          <w:sz w:val="20"/>
          <w:szCs w:val="24"/>
          <w:vertAlign w:val="superscript"/>
          <w:lang w:val="hy-AM"/>
        </w:rPr>
        <w:t>.1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գնման ընթացակարգը կազմակերպված է չափաբաժիններով և մասնակիցը ընտրված մասնակից է ճանաչվում մեկից ավելի չափաբաժինների մասով, ապա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ներկայացնել՝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ինչպես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յուրաքանչյուր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չափաբաժնի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առանձին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այնպես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էլ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մեկ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որակավորման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ապահովում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բոլոր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չափաբաժինների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Մեկ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որակավորման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ապահովում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ներկայացվելու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գումարը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հաշվարկվում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ընդհանուր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գնի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նկատմամբ:</w:t>
      </w:r>
      <w:r w:rsidRPr="00532D6C">
        <w:rPr>
          <w:rFonts w:ascii="GHEA Grapalat" w:eastAsia="Times New Roman" w:hAnsi="GHEA Grapalat" w:cs="Arial"/>
          <w:color w:val="FF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Կանխիկ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փողի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ձևով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ներկայացված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որակավորման ապահովումը պետք է փոխանցվի Կենտրոնական գանձապետարանում լիազորված մարմնի անվամբ բացված </w:t>
      </w:r>
      <w:r w:rsidRPr="00532D6C">
        <w:rPr>
          <w:rFonts w:ascii="GHEA Grapalat" w:eastAsia="Times New Roman" w:hAnsi="GHEA Grapalat" w:cs="Franklin Gothic Medium Cond"/>
          <w:b/>
          <w:sz w:val="20"/>
          <w:szCs w:val="24"/>
          <w:lang w:val="hy-AM"/>
        </w:rPr>
        <w:t>«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900008000698</w:t>
      </w:r>
      <w:r w:rsidRPr="00532D6C">
        <w:rPr>
          <w:rFonts w:ascii="GHEA Grapalat" w:eastAsia="Times New Roman" w:hAnsi="GHEA Grapalat" w:cs="Franklin Gothic Medium Cond"/>
          <w:b/>
          <w:sz w:val="20"/>
          <w:szCs w:val="24"/>
          <w:lang w:val="hy-AM"/>
        </w:rPr>
        <w:t>»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գանձապետական հաշվին.  </w:t>
      </w:r>
    </w:p>
    <w:p w:rsidR="00532D6C" w:rsidRPr="00532D6C" w:rsidRDefault="00532D6C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Որակավորման ապահովումը չի վերադարձվում, եթե այն ներկայացրած անձը խախտում է պայմանագրով նախատեսված պարտավորություն, որը հանգեցնում է պատվիրատուի կողմից պայմանագրի միակողմանի լուծմանը: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10.3.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ապահովման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չափը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կազմում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կնքվելիք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գնի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10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տոկոսը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ապահովումը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ներկայացվում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տուժանքի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 (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հավելված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5.1)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կանխիկ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փողի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ձևով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Եթե գնման ընթացակարգը կազմակերպված է չափաբաժիններով և մասնակիցը ընտրված մասնակից է ճանաչվում մեկից ավելի չափաբաժինների մասով ապա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ներկայացնել՝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ինչպես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յուրաքանչյուր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չափաբաժնի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առանձին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այնպես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էլ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մեկ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ապահովում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բոլոր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չափաբաժինների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Մեկ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ապահովում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ներկայացվելու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գումարը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հաշվարկվում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ընդհանուր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գնի</w:t>
      </w:r>
      <w:r w:rsidRPr="00532D6C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նկատմամբ: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ապահովումը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պետք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վավեր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լինի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առնվազն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կնքվելիք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պարտավորությունների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ամբողջական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վերջին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օրվան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90-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ներառյալ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ապահովումը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ներկայացրած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անձին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վերադարձվում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կնքված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ստանձնված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պարտավորությունների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ամբողջական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կատարման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դեպքում՝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ամբողջական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պարտավորությունների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կատարման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ժամկետը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լրանալուն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հաջորդող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5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աշխատանքային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օրվա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ընթացքում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Կանխիկ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փողի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ձևով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ներկայացված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պայմանագրի ապահովումը պետք է փոխանցվի Կենտրոնական գանձապետարանում լիազորված մարմնի անվամբ բացված </w:t>
      </w:r>
      <w:r w:rsidRPr="00532D6C">
        <w:rPr>
          <w:rFonts w:ascii="GHEA Grapalat" w:eastAsia="Times New Roman" w:hAnsi="GHEA Grapalat" w:cs="Franklin Gothic Medium Cond"/>
          <w:b/>
          <w:sz w:val="20"/>
          <w:szCs w:val="24"/>
          <w:lang w:val="hy-AM"/>
        </w:rPr>
        <w:t>«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900008000664</w:t>
      </w:r>
      <w:r w:rsidRPr="00532D6C">
        <w:rPr>
          <w:rFonts w:ascii="GHEA Grapalat" w:eastAsia="Times New Roman" w:hAnsi="GHEA Grapalat" w:cs="Franklin Gothic Medium Cond"/>
          <w:b/>
          <w:sz w:val="20"/>
          <w:szCs w:val="24"/>
          <w:lang w:val="hy-AM"/>
        </w:rPr>
        <w:t>»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գանձապետական հաշվին.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10.6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չափաբաժիններով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կազմակերպված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ընթացակարգի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շրջանակում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կնքված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պայմանագիրը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չկատարելու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ոչ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պատշաճ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կատարելու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հետևանքով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որևէ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չափաբաժնի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մասով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լուծվում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որակավորման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ապահովումները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վճարվում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միայն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այդ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չափաբաժնի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նկատմամբ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հաշվարկված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գումարի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չափով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</w:p>
    <w:p w:rsidR="00532D6C" w:rsidRPr="00950D0E" w:rsidRDefault="00950D0E" w:rsidP="00106D44">
      <w:pPr>
        <w:pStyle w:val="af4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="GHEA Grapalat" w:hAnsi="GHEA Grapalat" w:cs="Sylfaen"/>
          <w:sz w:val="20"/>
          <w:lang w:val="af-ZA"/>
        </w:rPr>
      </w:pPr>
      <w:r w:rsidRPr="00F51251">
        <w:rPr>
          <w:rFonts w:ascii="GHEA Grapalat" w:hAnsi="GHEA Grapalat" w:cs="Sylfaen"/>
          <w:sz w:val="20"/>
          <w:lang w:val="af-ZA"/>
        </w:rPr>
        <w:t xml:space="preserve">10.7 Պատվիրատուի ղեկավարը պայմանագրի և որակավորման ապահովման վճարման պահանջը բանկին, իսկ կանխիկ փողի ձևով ներկայացված ապահովման դեպքում՝ լիազորված մարմնին, ներկայացնում է ապահովման վճարման հիմքը առաջանալու օրվան հաջորդող երեք աշխատանքային օրվա ընթացքում: Եթե ապահովման վճարման պահանջը բանկի կողմից մերժվում է պահանջը կամ դրան կից փաստաթղթերը ոչ ամբողջական ներկայացված լինելու հիմքով, ապա նոր պահանջը պատվիրատուի ղեկավարը բանկ ներկայացնում է մերժումը ստանալուն հաջորդող երկու աշխատանքային օրվա ընթացքում: </w:t>
      </w:r>
    </w:p>
    <w:p w:rsidR="00950D0E" w:rsidRPr="00532D6C" w:rsidRDefault="00950D0E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11.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ԸՆԹԱՑԱԿԱՐԳԸ ՉԿԱՅԱՑԱԾ ՀԱՅՏԱՐԱՐԵԼԸ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af-ZA"/>
        </w:rPr>
        <w:t>11.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w:rsidRPr="00532D6C">
        <w:rPr>
          <w:rFonts w:ascii="GHEA Grapalat" w:eastAsia="Times New Roman" w:hAnsi="GHEA Grapalat" w:cs="Arial"/>
          <w:sz w:val="20"/>
          <w:szCs w:val="24"/>
        </w:rPr>
        <w:t>Օրենքի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37-</w:t>
      </w:r>
      <w:r w:rsidRPr="00532D6C">
        <w:rPr>
          <w:rFonts w:ascii="GHEA Grapalat" w:eastAsia="Times New Roman" w:hAnsi="GHEA Grapalat" w:cs="Arial"/>
          <w:sz w:val="20"/>
          <w:szCs w:val="24"/>
        </w:rPr>
        <w:t>րդ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հոդվածի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համաձայն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հանձնաժողովը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ընթացակարգը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չկայացած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հայտարարում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հայտերից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մեկը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համապատասխանում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հրավերի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պայմաններին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w:rsidRPr="00532D6C">
        <w:rPr>
          <w:rFonts w:ascii="GHEA Grapalat" w:eastAsia="Times New Roman" w:hAnsi="GHEA Grapalat" w:cs="Arial"/>
          <w:sz w:val="20"/>
          <w:szCs w:val="24"/>
        </w:rPr>
        <w:t>դադարում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գոյություն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ունենալ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պահանջը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</w:t>
      </w:r>
      <w:r w:rsidRPr="00532D6C">
        <w:rPr>
          <w:rFonts w:ascii="GHEA Grapalat" w:eastAsia="Times New Roman" w:hAnsi="GHEA Grapalat" w:cs="Arial"/>
          <w:sz w:val="20"/>
          <w:szCs w:val="24"/>
        </w:rPr>
        <w:t>ետության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համայնքների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կարիքների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կազմակերպված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ընթացակարգը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ամբողջությամբ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մասնակի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չկայացած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հայտարարվել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համապատասխանաբար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Հայաստանի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Հանրապետության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կառավարության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համայնքի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lastRenderedPageBreak/>
        <w:t>ավագանու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այլ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պատվիրատուների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ընդհանուր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կառավարումն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իրականացնող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լիազորված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մարմնի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ղեկավարի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հիմնադրամների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հոգաբարձուների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խորհրդի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որոշման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հիման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վրա</w:t>
      </w:r>
      <w:r w:rsidRPr="00532D6C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en-US"/>
        </w:rPr>
        <w:footnoteReference w:id="5"/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>14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3)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ոչ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ներկայացվել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4) </w:t>
      </w:r>
      <w:r w:rsidRPr="00532D6C">
        <w:rPr>
          <w:rFonts w:ascii="GHEA Grapalat" w:eastAsia="Times New Roman" w:hAnsi="GHEA Grapalat" w:cs="Arial"/>
          <w:sz w:val="20"/>
          <w:szCs w:val="24"/>
        </w:rPr>
        <w:t>պայմանագիր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կնքվում։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11.2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Գ</w:t>
      </w:r>
      <w:r w:rsidRPr="00532D6C">
        <w:rPr>
          <w:rFonts w:ascii="GHEA Grapalat" w:eastAsia="Times New Roman" w:hAnsi="GHEA Grapalat" w:cs="Arial"/>
          <w:sz w:val="20"/>
          <w:szCs w:val="24"/>
        </w:rPr>
        <w:t>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ընթացակարգը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չկայացած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հայտարարվելու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պ</w:t>
      </w:r>
      <w:r w:rsidRPr="00532D6C">
        <w:rPr>
          <w:rFonts w:ascii="GHEA Grapalat" w:eastAsia="Times New Roman" w:hAnsi="GHEA Grapalat" w:cs="Arial"/>
          <w:sz w:val="20"/>
          <w:szCs w:val="24"/>
        </w:rPr>
        <w:t>ատվիրատուն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տեղեկագրում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հրապարակում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հայտարարություն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նշվում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ընթացակարգը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չկայացած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հայտարարվելու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հիմնավորումը։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</w:p>
    <w:p w:rsidR="00436DC2" w:rsidRPr="00436DC2" w:rsidRDefault="00436DC2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436DC2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12. ԳՆՄԱՆ ԳՈՐԾԸՆԹԱՑԻ ՀԵՏ ԿԱՊՎԱԾ ԳՈՐԾՈՂՈՒԹՅՈՒՆՆԵՐԸ ԵՎ (ԿԱՄ) </w:t>
      </w:r>
    </w:p>
    <w:p w:rsidR="00436DC2" w:rsidRPr="00436DC2" w:rsidRDefault="00436DC2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436DC2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ԸՆԴՈՒՆՎԱԾ ՈՐՈՇՈՒՄՆԵՐԸ ԲՈՂՈՔԱՐԿԵԼՈՒ ՄԱՍՆԱԿՑԻ </w:t>
      </w:r>
    </w:p>
    <w:p w:rsidR="00436DC2" w:rsidRPr="00436DC2" w:rsidRDefault="00436DC2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436DC2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>ԻՐԱՎՈՒՆՔԸ ԵՎ ԿԱՐԳԸ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Յուրաքանչյուր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շահագրգիռ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անձ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իրավունք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ունի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գնահատող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հանձնաժողովի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անգործությունը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Հայաստանի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Հանրապետության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քաղաքացիական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դատավարության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օրենսգրքով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այսուհետ՝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Օրենսգիրք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կարգով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Յուրաքանչյուր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ոք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իրավունք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ունի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Օրենսգրքով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կարգով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մինչև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հայտերի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վերջնաժամկետը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գնման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առարկայի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բնութագրերը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հրավերի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պահանջները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2.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ընթացակարգի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հետ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կապված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հարաբերությունները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վարչական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հարաբերություններ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չեն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դրանք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կարգավորվում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Հայաստանի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Հանրապետության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քաղաքացիաիրավական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հարաբերությունները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կարգավորող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օրենսդրությամբ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գնահատող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հանձնաժողովի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կատարած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հետևանքով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պատճառված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վնասները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հատուցվում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Հայաստանի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Հանրապետության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քաղաքացիական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օրենսգրքով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կարգով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4.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հրավերով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ժամկետը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գնահատող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հանձնաժողովի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հայցային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վաղեմության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ժամկետ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բացառությամբ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Օրենքի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6-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րդ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հոդվածի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2-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րդ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պայմանագիրը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միակողմանի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լուծելու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հետ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կապված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վեճերի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որոնց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դեպքում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հայցային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վաղեմության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ժամկետը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երեսուն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օրացուցային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proofErr w:type="gramStart"/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::</w:t>
      </w:r>
      <w:proofErr w:type="gramEnd"/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5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>Սույն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>ընթացակարգի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>հետ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>կապված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>վեճերը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քննվում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լուծվում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Երևան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քաղաքի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առաջին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ատյանի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ընդհանուր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իրավասության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վարույթ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ընդունելուց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հետո՝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երեսուն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օրվա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ընթացքում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պատճառաբանված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որոշմամբ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ժամկետը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կարող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երկարաձգվել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մեկ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անգամ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`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մինչև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տասն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օրացուցային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12.6.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վարույթ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ընդունելու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հարցը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լուծում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ներկայացվելուց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հետո՝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եռօրյա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ժամկետում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12.7.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վարույթ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ընդունելու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հետ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միաժամանակ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կայացնում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որոշում՝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պատասխանողից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տվյալ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գնման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գործընթացի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հետ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կապված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տիրապետման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տակ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գտնվող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բոլոր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պահանջելու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12.8.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պահանջելու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վերաբերյալ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կատարվում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կողմից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ստանալուց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հետո՝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հնգօրյա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ժամկետում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կետով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ժամկետում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կողմից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պահանջելու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վերաբերյալ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պահանջները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չկատարվելու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դեպքում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քննվում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դրանում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առկա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հիման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վրա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իսկ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հայցվորի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վկայակոչած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փաստերը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որոնք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ենթակա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հաստատման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տիրապետման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տակ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գտնվող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համարվում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հաստատված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9.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գնման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գործընթացին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վերաբերող՝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բաժնով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վեճերի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վերաբերյալ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վարույթում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քննվող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միացնում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մեկ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վարույթում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10.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վարույթ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ընդունելու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անհապաղ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ուղարկվում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լիազորված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մարմնի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պաշտոնական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էլեկտրոնային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փոստի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հասցեին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Լիազորված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մարմինը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կետով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անհապաղ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հրապարակում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տեղեկագրում՝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նշելով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կասեցման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11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ներկայացնում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վարույթ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ընդունելու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ստանալուց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հետո՝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հնգօրյա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ժամկետում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Courier New" w:eastAsia="Times New Roman" w:hAnsi="Courier New" w:cs="Courier New"/>
          <w:sz w:val="20"/>
          <w:szCs w:val="20"/>
          <w:lang w:val="es-ES"/>
        </w:rPr>
        <w:t> 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մասնակցող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անձինք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նրանց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ներկայացուցիչները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նիստի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ժամանակի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վայրի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ինչպես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նաև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Օրենսգրքով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դեպքերում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առանձին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դատավարական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կատարելու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ծանուցվում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էլեկտրոնային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հաղորդակցության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միջոցով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ծանուցագրերը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այլ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փաստաթղթեր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Օրենսգրքի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97-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րդ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հոդվածով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կարգով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նշված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էլեկտրոնային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փոստին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ուղարկելու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եղանակով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13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բաժնով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վեճերով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քննում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դրանց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վերաբերյալ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վճիռները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կայացնում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գրավոր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ընթացակարգով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բացառությամբ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դեպքերի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երբ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lastRenderedPageBreak/>
        <w:t>մասնակցող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անձի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միջնորդությամբ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նախաձեռնությամբ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եկել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եզրահանգման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անհրաժեշտ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քննել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նիստում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14.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նիստում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քննելու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վերաբերյալ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միջնորդությունը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մասնակցող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անձը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կարող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ներկայացնել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մինչև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ներկայացնելու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համար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ժամկետի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լրանալը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15.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նիստում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քննելու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կայացնում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ներկայացնելու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համար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ժամկետը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լրանալուց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հետո՝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եռօրյա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ժամկետում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16.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նիստում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քննելու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հարցը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կարող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լուծվել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նաև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հայցադիմումը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վարույթ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ընդունելու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որոշմամբ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17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Վիճարկվող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հիմքում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ընկած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հանգամանքների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ինչպես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նաև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տվյալ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կատարման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ընդունման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օրենքով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այլ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իրավական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ակտերով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կարգը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պահպանված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լինելու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փաստերն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ապացուցելու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պարտականությունը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կրում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18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Պատասխանողը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վիճարկվող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իրավաչափությունը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հիմնավորող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կարող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ներկայացնել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միայն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ապացույցները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պահանջելու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կատարման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ընթացքում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բացառությամբ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դեպքերի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երբ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հիմնավորում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ապացույցի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ներկայացման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անհնարինությունը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իրենից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անկախ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պատճառներով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19 .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գնահատող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հանձնաժողովի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բացառությամբ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Օրենքի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6-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րդ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հոդվածի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2-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րդ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բողոքարկումն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ինքնաբերաբար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կասեցնում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գնման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գործընթացը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`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հրավերի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 </w:t>
      </w:r>
      <w:r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>կետով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>նախատեսված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հրապարակվելու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օրվանից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մինչև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վեճի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քննության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արդյունքներով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առաջին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ատյանի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կայացրած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եզրափակիչ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ակտն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ուժի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մեջ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մտնելու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20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դեպքերում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երբ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հանրային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պաշտպանության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ազգային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անվտանգության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շահերից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ելնելով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անհրաժեշտ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շարունակել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գնման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գործընթացը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Օրենքի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2-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րդ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հոդվածի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1-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մարմինների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ղեկավարների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իսկ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իրավաբանական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անձանց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դեպքում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գործադիր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մարմնի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ղեկավարի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գրավոր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միջնորդության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հիման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վրա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կայացնում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գնման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գործընթացի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կասեցումը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վերացնելու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սույն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կետով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նախատեսված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դրա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կայացման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անհապաղ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ուղարկում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լիազորված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մարմնի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պաշտոնական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էլեկտրոնային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փոստի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հասցեին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Լիազորված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մարմինն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այդ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անհապաղ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հրապարակում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տեղեկագրում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Courier New" w:eastAsia="Times New Roman" w:hAnsi="Courier New" w:cs="Courier New"/>
          <w:sz w:val="20"/>
          <w:szCs w:val="20"/>
          <w:lang w:val="es-ES"/>
        </w:rPr>
        <w:t> 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21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գնահատող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հանձնաժողովի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հետ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կապված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վեճերով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եզրափակիչ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ակտն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ուժի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մեջ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մտնում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հրապարակման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պահից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12.22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Պատվիրատուի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գնահատող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հանձնաժողովի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գործողությունների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անգործության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և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որոշումների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բողոքարկման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հետ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կապված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վեճերով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վճռի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եզրափակիչ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այլ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եզրափակիչ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ակտը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դրա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հրապարակման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ուղարկվում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լիազորված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մարմնի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պաշտոնական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էլեկտրոնային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փոստի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հասցեին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Լիազորված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մարմինը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դատարանի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վճռի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եզրափակիչ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կամ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այլ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եզրափակիչ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դատական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ակտն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անհապաղ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հրապարակում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է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տեղեկագրում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1902F9" w:rsidRPr="001902F9" w:rsidRDefault="001902F9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>23</w:t>
      </w:r>
      <w:r w:rsidRPr="001902F9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>Բողոքարկման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>համար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GHEA Grapalat"/>
          <w:sz w:val="20"/>
          <w:szCs w:val="20"/>
          <w:lang w:val="en-US"/>
        </w:rPr>
        <w:t>գանձվող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պետական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տուրքերի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դրույքաչափերը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սահմանված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են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«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Պետական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տուրքի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մասին</w:t>
      </w:r>
      <w:r w:rsidRPr="001902F9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» </w:t>
      </w:r>
      <w:r w:rsidRPr="001902F9">
        <w:rPr>
          <w:rFonts w:ascii="GHEA Grapalat" w:eastAsia="Times New Roman" w:hAnsi="GHEA Grapalat" w:cs="Times New Roman"/>
          <w:sz w:val="20"/>
          <w:szCs w:val="20"/>
          <w:lang w:val="en-US"/>
        </w:rPr>
        <w:t>օրենքով։</w:t>
      </w:r>
    </w:p>
    <w:p w:rsidR="001902F9" w:rsidRDefault="001902F9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lang w:val="es-ES"/>
        </w:rPr>
      </w:pPr>
    </w:p>
    <w:p w:rsidR="00454CDE" w:rsidRDefault="00454CDE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532D6C">
        <w:rPr>
          <w:rFonts w:ascii="GHEA Grapalat" w:eastAsia="Times New Roman" w:hAnsi="GHEA Grapalat" w:cs="Arial"/>
          <w:b/>
          <w:sz w:val="24"/>
          <w:lang w:val="es-ES"/>
        </w:rPr>
        <w:t>Մ Ա Ս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 I I</w:t>
      </w: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532D6C">
        <w:rPr>
          <w:rFonts w:ascii="GHEA Grapalat" w:eastAsia="Times New Roman" w:hAnsi="GHEA Grapalat" w:cs="Arial"/>
          <w:b/>
          <w:sz w:val="24"/>
          <w:lang w:val="es-ES"/>
        </w:rPr>
        <w:t>Հ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Ր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Ա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Հ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Ա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Ն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Գ</w:t>
      </w:r>
    </w:p>
    <w:p w:rsidR="00532D6C" w:rsidRPr="00532D6C" w:rsidRDefault="00532D6C" w:rsidP="00106D44">
      <w:pPr>
        <w:tabs>
          <w:tab w:val="left" w:pos="426"/>
        </w:tabs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532D6C">
        <w:rPr>
          <w:rFonts w:ascii="GHEA Grapalat" w:eastAsia="Times New Roman" w:hAnsi="GHEA Grapalat" w:cs="Arial"/>
          <w:b/>
          <w:sz w:val="24"/>
          <w:lang w:val="es-ES"/>
        </w:rPr>
        <w:t>Գ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Ն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Ա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Ն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Շ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Մ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Ա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Ն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Հ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Ա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Ր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Ց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Մ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Ա</w:t>
      </w:r>
      <w:r w:rsidRPr="00532D6C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Ն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Հ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Ա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Յ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Տ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Ը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Պ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Ա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Տ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Ր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Ա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Ս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Տ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Ե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Լ</w:t>
      </w:r>
      <w:r w:rsidRPr="00532D6C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lang w:val="es-ES"/>
        </w:rPr>
        <w:t>ՈՒ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>ԸՆԴՀԱՆՈՒՐ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>ԴՐՈՒՅԹՆԵՐ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4"/>
          <w:lang w:val="af-ZA"/>
        </w:rPr>
      </w:pPr>
      <w:r w:rsidRPr="00532D6C">
        <w:rPr>
          <w:rFonts w:ascii="GHEA Grapalat" w:eastAsia="Times New Roman" w:hAnsi="GHEA Grapalat" w:cs="Times New Roman"/>
          <w:sz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1.1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հրահանգը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նպատակ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ունի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օժանդակել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ասնակիցներին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պատրաստելիս։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1.2 </w:t>
      </w:r>
      <w:r w:rsidRPr="00532D6C">
        <w:rPr>
          <w:rFonts w:ascii="GHEA Grapalat" w:eastAsia="Times New Roman" w:hAnsi="GHEA Grapalat" w:cs="Arial"/>
          <w:sz w:val="20"/>
          <w:szCs w:val="24"/>
        </w:rPr>
        <w:t>Նպատակահարմարության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մ</w:t>
      </w:r>
      <w:r w:rsidRPr="00532D6C">
        <w:rPr>
          <w:rFonts w:ascii="GHEA Grapalat" w:eastAsia="Times New Roman" w:hAnsi="GHEA Grapalat" w:cs="Arial"/>
          <w:sz w:val="20"/>
          <w:szCs w:val="24"/>
        </w:rPr>
        <w:t>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պահանջվող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տեղեկությունները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ներկայացնել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հրահանգով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առաջարկվող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ձևերից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տարբերվող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այլ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ձևերով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պահպանելով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պահանջվող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վավերապայմանները։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1.3 </w:t>
      </w:r>
      <w:r w:rsidRPr="00532D6C">
        <w:rPr>
          <w:rFonts w:ascii="GHEA Grapalat" w:eastAsia="Times New Roman" w:hAnsi="GHEA Grapalat" w:cs="Arial"/>
          <w:sz w:val="20"/>
          <w:szCs w:val="24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հայերենից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բացի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ներկայացվել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նաև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անգլերեն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ռուսերեն։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2.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>ԸՆԹԱՑԱԿԱՐԳԻ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>ՀԱՅՏԸ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lastRenderedPageBreak/>
        <w:t>Ընթացակարգին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մասնակցելու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մ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ասնակիցը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հրավերի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2-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րդ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մասի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3-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րդ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բաժնով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կարգով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ներկայացնում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հայտ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Հայտին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կցվում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հրավերով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համապատասխան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փաստաթղթեր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ը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Մասնակիցը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հայտով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ներկայացնում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հաստատված</w:t>
      </w:r>
      <w:r w:rsidRPr="00532D6C">
        <w:rPr>
          <w:rFonts w:ascii="GHEA Grapalat" w:eastAsia="Times New Roman" w:hAnsi="GHEA Grapalat" w:cs="Sylfaen"/>
          <w:sz w:val="20"/>
          <w:szCs w:val="24"/>
          <w:lang w:val="es-ES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2.1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ընթացակարգին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մասնակցելու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դիմում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>-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հայտարարություն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համաձայն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հ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ավելված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N 1-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af-ZA"/>
        </w:rPr>
        <w:t>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2.2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>իր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>կողմից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>հաստատված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`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առաջարկվող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n-US"/>
        </w:rPr>
        <w:t>ապրանքի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ամբողջական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նկարագիրը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`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համաձայն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հավելված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N 1.1-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es-ES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76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2.3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գործակալության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պատճենը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դրա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կողմ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հանդիսացող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անձի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տվյալները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պայմանագիրն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իրականացվելու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գործակալության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միջոցով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color w:val="FFFFFF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2.4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համատեղ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գործունեության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պայմանագիրը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մասնակիցները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ընթացակարգին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մասնակցում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համատեղ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գործունեության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կարգով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կոնսորցիումով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).</w:t>
      </w: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 xml:space="preserve">15 </w:t>
      </w:r>
      <w:r w:rsidRPr="00532D6C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w:id="6"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2.6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գնային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առաջարկ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համաձայն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հավելված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N 2-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Գնային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առաջարկը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արժեք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ինքնարժեքի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կանխատեսվող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շահույթի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af-ZA"/>
        </w:rPr>
        <w:t>հանրագումարը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>)</w:t>
      </w:r>
      <w:r w:rsidRPr="00532D6C">
        <w:rPr>
          <w:rFonts w:ascii="GHEA Grapalat" w:eastAsia="Times New Roman" w:hAnsi="GHEA Grapalat" w:cs="Sylfaen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ավելացված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հարկ</w:t>
      </w:r>
      <w:r w:rsidRPr="00532D6C" w:rsidDel="001A1F5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ընդհանրական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բաղադրիչներից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բաղկացած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հաշվարկի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ձևով։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Արժեքի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բաղադրիչների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հաշվարկ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</w:rPr>
        <w:t>բացվածք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այլ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մանրամասներ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չեն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պահանջվում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</w:rPr>
        <w:t>ներկայացվում</w:t>
      </w:r>
      <w:r w:rsidRPr="00532D6C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3.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es-ES"/>
        </w:rPr>
        <w:t>ՀԱՅՏԸ  ՊԱՏՐԱՍՏԵԼՈՒ  ԿԱՐԳԸ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3.1 </w:t>
      </w:r>
      <w:r w:rsidRPr="00532D6C">
        <w:rPr>
          <w:rFonts w:ascii="GHEA Grapalat" w:eastAsia="Times New Roman" w:hAnsi="GHEA Grapalat" w:cs="Arial"/>
          <w:sz w:val="20"/>
          <w:szCs w:val="20"/>
        </w:rPr>
        <w:t>Մասնակիցը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</w:rPr>
        <w:t>հայտը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</w:rPr>
        <w:t>ներկայացնում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</w:rPr>
        <w:t>է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</w:rPr>
        <w:t>հրավերով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</w:rPr>
        <w:t>կարգով։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b/>
          <w:sz w:val="20"/>
          <w:szCs w:val="24"/>
          <w:lang w:val="af-ZA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Մասնակցի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առաջարկները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,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դրանց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վերաբերող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փաստաթղթերը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դրվում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են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ծրարի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մեջ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,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որը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սոսնձում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է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այն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ներկայացնողը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Ծրարում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ներառված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փաստաթղթերը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,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կազմվում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են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բնօրինակից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>/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բացառությամբ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3-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րդ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կողմի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կողմից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տրամադրված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կամ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հաստատված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փաստաթղթերի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,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որոնց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դեպքում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ներկայացվում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է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դրանց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`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բնօրինակից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պատճենահանված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տարբերակը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/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և</w:t>
      </w:r>
      <w:r w:rsidR="009E077A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>2/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երկու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>/</w:t>
      </w:r>
      <w:r w:rsidR="009E077A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օրինակ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պատճեններից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Փաստաթղթերի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փաթեթների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վրա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համապատասխանաբար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գրվում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են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«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բնօրինակ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»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և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«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պատճեն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»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բառերը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Հայտում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ներառվող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բնօրինակ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փաստաթղթերի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փոխարեն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կարող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են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ներկայացվել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դրանց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նոտարական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կարգով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վավերացված</w:t>
      </w:r>
      <w:r w:rsidRPr="00532D6C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</w:rPr>
        <w:t>օրինակները։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Ծրարը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հրավերով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մասնակցի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կազմած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փաստաթղթերն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ստորագրում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դրանք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ներկայացնող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անձը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վերջինիս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լիազորված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անձը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այսուհետ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գործակալ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):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հայտը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ներկայացնում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գործակալը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ապա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հայտով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ներկայացվում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վերջինիս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այդ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լիազորությունը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վերապահված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լինելու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փաստաթուղթ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3.2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հրահանգի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3.1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կետում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նշված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ծրարի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վրա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հայտը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կազմելու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լեզվով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նշվում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1)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պատվիրատուի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անվանումը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հայտի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ներկայացման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վայրը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հասցեն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).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2)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ընթացակարգի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ծածկագիրը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3) «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չբացել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մինչև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հայտերի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բացման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նիստը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»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բառերը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4)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մասնակցի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անվանումը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անունը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),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գտնվելու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վայրը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հեռախոսահամարը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3.3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հրահանգի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3.1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և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3.2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կետերի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պահանջներին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չհամապատասխանող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հայտերը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հանձնաժողովը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հայտերի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բացման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նիստում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մերժում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է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և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նույնությամբ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վերադարձնում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ներկայացնողին</w:t>
      </w:r>
      <w:r w:rsidRPr="00532D6C">
        <w:rPr>
          <w:rFonts w:ascii="GHEA Grapalat" w:eastAsia="Times New Roman" w:hAnsi="GHEA Grapalat" w:cs="Sylfaen"/>
          <w:sz w:val="20"/>
          <w:szCs w:val="20"/>
          <w:lang w:val="af-ZA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1902F9" w:rsidRDefault="001902F9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9E077A" w:rsidRDefault="009E077A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9E077A" w:rsidRDefault="009E077A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454CDE" w:rsidRDefault="00454CDE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454CDE" w:rsidRDefault="00454CDE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106D44" w:rsidRDefault="00106D44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  <w:t>Հավելված  N 1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>«</w:t>
      </w:r>
      <w:r w:rsidR="004C0DFD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ԼՄ-ԹՀԿՏ-ԳՀԱՊՁԲ-25/03</w:t>
      </w:r>
      <w:r w:rsidR="002D32DD">
        <w:rPr>
          <w:rFonts w:ascii="GHEA Grapalat" w:eastAsia="Times New Roman" w:hAnsi="GHEA Grapalat" w:cs="Arial"/>
          <w:b/>
          <w:color w:val="000000"/>
          <w:sz w:val="20"/>
          <w:szCs w:val="27"/>
          <w:lang w:val="af-ZA"/>
        </w:rPr>
        <w:t xml:space="preserve">         </w:t>
      </w:r>
      <w:r w:rsidRPr="00532D6C">
        <w:rPr>
          <w:rFonts w:ascii="GHEA Grapalat" w:eastAsia="Times New Roman" w:hAnsi="GHEA Grapalat" w:cs="Franklin Gothic Medium Cond"/>
          <w:b/>
          <w:color w:val="000000"/>
          <w:sz w:val="20"/>
          <w:szCs w:val="27"/>
          <w:lang w:val="af-ZA"/>
        </w:rPr>
        <w:t>»</w:t>
      </w:r>
      <w:r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ծածկագրով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գնանշման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հարցման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հրավերի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szCs w:val="24"/>
          <w:lang w:val="es-ES"/>
        </w:rPr>
      </w:pPr>
      <w:r w:rsidRPr="00532D6C">
        <w:rPr>
          <w:rFonts w:ascii="GHEA Grapalat" w:eastAsia="Times New Roman" w:hAnsi="GHEA Grapalat" w:cs="Arial"/>
          <w:b/>
          <w:sz w:val="24"/>
          <w:szCs w:val="24"/>
          <w:lang w:val="es-ES"/>
        </w:rPr>
        <w:t>ԴԻՄՈՒՄ-ՀԱՅՏԱՐԱՐՈՒԹՅՈՒՆ</w:t>
      </w:r>
      <w:r w:rsidRPr="00532D6C">
        <w:rPr>
          <w:rFonts w:ascii="GHEA Grapalat" w:eastAsia="Times New Roman" w:hAnsi="GHEA Grapalat" w:cs="Sylfaen"/>
          <w:b/>
          <w:sz w:val="24"/>
          <w:szCs w:val="24"/>
          <w:lang w:val="es-ES"/>
        </w:rPr>
        <w:t>*</w:t>
      </w: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jc w:val="center"/>
        <w:outlineLvl w:val="5"/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</w:pPr>
      <w:r w:rsidRPr="00532D6C"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  <w:t>գնանշման</w:t>
      </w:r>
      <w:r w:rsidRPr="00532D6C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  <w:t>հարցմանը</w:t>
      </w:r>
      <w:r w:rsidRPr="00532D6C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r w:rsidRPr="00532D6C"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  <w:t xml:space="preserve">մասնակցելու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       </w:t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</w:t>
      </w:r>
      <w:r w:rsidRPr="00532D6C">
        <w:rPr>
          <w:rFonts w:ascii="GHEA Grapalat" w:eastAsia="Times New Roman" w:hAnsi="GHEA Grapalat" w:cs="Times New Roman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հայտնում է, որ ցանկություն ունի մասնակցել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vertAlign w:val="superscript"/>
          <w:lang w:val="es-ES"/>
        </w:rPr>
      </w:pP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         </w:t>
      </w:r>
      <w:r w:rsidRPr="00532D6C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          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մասնակցի անվանումը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lang w:val="es-ES"/>
        </w:rPr>
        <w:t>-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ի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կողմից</w:t>
      </w:r>
      <w:r w:rsidRPr="00532D6C">
        <w:rPr>
          <w:rFonts w:ascii="GHEA Grapalat" w:eastAsia="Times New Roman" w:hAnsi="GHEA Grapalat" w:cs="Times New Roman"/>
          <w:lang w:val="es-ES"/>
        </w:rPr>
        <w:t xml:space="preserve"> 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«</w:t>
      </w:r>
      <w:r w:rsidR="004C0DFD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ԼՄ-ԹՀԿՏ-ԳՀԱՊՁԲ-25/03</w:t>
      </w:r>
      <w:r w:rsidR="002D32DD">
        <w:rPr>
          <w:rFonts w:ascii="GHEA Grapalat" w:eastAsia="Times New Roman" w:hAnsi="GHEA Grapalat" w:cs="Arial"/>
          <w:color w:val="000000"/>
          <w:sz w:val="20"/>
          <w:szCs w:val="20"/>
          <w:lang w:val="af-ZA"/>
        </w:rPr>
        <w:t xml:space="preserve">         </w:t>
      </w:r>
      <w:r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af-ZA"/>
        </w:rPr>
        <w:t>»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 ծածկագրով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հայտարարված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</w:pP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>պատվիրատուի</w:t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>անվանումը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գնանշման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հարցման</w:t>
      </w:r>
      <w:r w:rsidRPr="00532D6C">
        <w:rPr>
          <w:rFonts w:ascii="GHEA Grapalat" w:eastAsia="Times New Roman" w:hAnsi="GHEA Grapalat" w:cs="Arial"/>
          <w:sz w:val="16"/>
          <w:szCs w:val="16"/>
          <w:lang w:val="es-ES"/>
        </w:rPr>
        <w:t xml:space="preserve"> </w:t>
      </w: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  <w:t xml:space="preserve">    </w:t>
      </w: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չափաբաժնին  (չափաբաժիններին) և հրավերի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</w:pP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lastRenderedPageBreak/>
        <w:t xml:space="preserve">                                                        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>չափաբաժնի  (չափաբաժինների) համարը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պահանջներին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համապատասխան  ներկայացնում  է հայտ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u w:val="single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</w:t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  <w:t xml:space="preserve">   </w:t>
      </w:r>
      <w:r w:rsidRPr="00532D6C">
        <w:rPr>
          <w:rFonts w:ascii="GHEA Grapalat" w:eastAsia="Times New Roman" w:hAnsi="GHEA Grapalat" w:cs="Times New Roman"/>
          <w:sz w:val="24"/>
          <w:szCs w:val="24"/>
          <w:lang w:val="es-ES"/>
        </w:rPr>
        <w:t>-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ն հայտնում և հավաստում է, որ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հանդիսանում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է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>մասնակցի անվանումը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ռեզիդենտ</w:t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: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երկրի անվանումը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 xml:space="preserve">             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u w:val="single"/>
          <w:lang w:val="es-ES"/>
        </w:rPr>
        <w:t xml:space="preserve">                                         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/>
        </w:rPr>
        <w:t>-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ի՝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մասնակցի անվանումը   </w:t>
      </w:r>
    </w:p>
    <w:p w:rsidR="00532D6C" w:rsidRPr="00532D6C" w:rsidRDefault="00532D6C" w:rsidP="00106D44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Arial"/>
          <w:sz w:val="24"/>
          <w:u w:val="single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հարկ վճարողի հաշվառման համարն է`</w:t>
      </w:r>
      <w:r w:rsidRPr="00532D6C">
        <w:rPr>
          <w:rFonts w:ascii="GHEA Grapalat" w:eastAsia="Times New Roman" w:hAnsi="GHEA Grapalat" w:cs="Arial"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4"/>
          <w:u w:val="single"/>
          <w:lang w:val="es-ES"/>
        </w:rPr>
        <w:tab/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       հարկի վճարողի հաշվառման համարը</w:t>
      </w:r>
    </w:p>
    <w:p w:rsidR="00532D6C" w:rsidRPr="00532D6C" w:rsidRDefault="00532D6C" w:rsidP="00106D44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էլեկտրոնային փոստի հասցեն է`</w:t>
      </w:r>
      <w:r w:rsidRPr="00532D6C">
        <w:rPr>
          <w:rFonts w:ascii="GHEA Grapalat" w:eastAsia="Times New Roman" w:hAnsi="GHEA Grapalat" w:cs="Arial"/>
          <w:sz w:val="24"/>
          <w:lang w:val="es-ES"/>
        </w:rPr>
        <w:t xml:space="preserve"> </w:t>
      </w: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0"/>
          <w:szCs w:val="10"/>
          <w:lang w:val="es-ES"/>
        </w:rPr>
      </w:pP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                                                                          էլեկտրոնային փոստի հասցեն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:rsidR="00532D6C" w:rsidRPr="00532D6C" w:rsidRDefault="00532D6C" w:rsidP="00106D44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գործունեության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հասցեն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է՝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-------------------------------------------------: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                                                                                                    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գործունեության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հասցեն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</w:p>
    <w:p w:rsidR="00532D6C" w:rsidRPr="00532D6C" w:rsidRDefault="00532D6C" w:rsidP="00106D44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հեռախոսահամարն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է՝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-------------------------------------------------:</w:t>
      </w:r>
      <w:r w:rsidRPr="00532D6C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հեռախոսի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համարը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Arial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Սույնով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                         </w:t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 xml:space="preserve">                         </w:t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</w:t>
      </w:r>
      <w:r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ն հայտարարում և հավաստում է, որ՝</w:t>
      </w:r>
      <w:r w:rsidRPr="00532D6C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24"/>
          <w:vertAlign w:val="superscript"/>
          <w:lang w:val="es-ES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                                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>մասնակցի</w:t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>անվանում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1) բավարարում է 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«</w:t>
      </w:r>
      <w:r w:rsidR="004C0DFD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ԼՄ-ԹՀԿՏ-ԳՀԱՊՁԲ-25/03</w:t>
      </w:r>
      <w:r w:rsidR="002D32DD">
        <w:rPr>
          <w:rFonts w:ascii="GHEA Grapalat" w:eastAsia="Times New Roman" w:hAnsi="GHEA Grapalat" w:cs="Arial"/>
          <w:color w:val="000000"/>
          <w:sz w:val="20"/>
          <w:szCs w:val="20"/>
          <w:lang w:val="af-ZA"/>
        </w:rPr>
        <w:t xml:space="preserve">         </w:t>
      </w:r>
      <w:r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af-ZA"/>
        </w:rPr>
        <w:t>»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ծածկագրով  գնանշման հարցման հրավերով սահմանված մասնակցության իրավունքի պահանջներին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 և պարտավորվում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մասնակից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ճանաչվելու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հրավերով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կարգով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ժամկետում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ներկայացնել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որակավորման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ապահովում</w:t>
      </w:r>
      <w:r w:rsidRPr="00532D6C">
        <w:rPr>
          <w:rFonts w:ascii="GHEA Grapalat" w:eastAsia="Times New Roman" w:hAnsi="GHEA Grapalat" w:cs="Sylfaen"/>
          <w:sz w:val="20"/>
          <w:szCs w:val="20"/>
          <w:vertAlign w:val="superscript"/>
          <w:lang w:val="hy-AM"/>
        </w:rPr>
        <w:footnoteReference w:id="7"/>
      </w:r>
      <w:r w:rsidRPr="00532D6C">
        <w:rPr>
          <w:rFonts w:ascii="GHEA Grapalat" w:eastAsia="Times New Roman" w:hAnsi="GHEA Grapalat" w:cs="Sylfaen"/>
          <w:sz w:val="20"/>
          <w:szCs w:val="20"/>
          <w:lang w:val="es-ES"/>
        </w:rPr>
        <w:t>.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2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«</w:t>
      </w:r>
      <w:r w:rsidR="004C0DFD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ԼՄ-ԹՀԿՏ-ԳՀԱՊՁԲ-25/03</w:t>
      </w:r>
      <w:r w:rsidR="002D32DD">
        <w:rPr>
          <w:rFonts w:ascii="GHEA Grapalat" w:eastAsia="Times New Roman" w:hAnsi="GHEA Grapalat" w:cs="Arial"/>
          <w:color w:val="000000"/>
          <w:sz w:val="20"/>
          <w:szCs w:val="20"/>
          <w:lang w:val="af-ZA"/>
        </w:rPr>
        <w:t xml:space="preserve">         </w:t>
      </w:r>
      <w:r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af-ZA"/>
        </w:rPr>
        <w:t>»</w:t>
      </w:r>
      <w:r w:rsidRPr="00532D6C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ծածկագրով գնանշման հարցմանը մասնակցելու շրջանակում`</w:t>
      </w:r>
      <w:r w:rsidRPr="00532D6C">
        <w:rPr>
          <w:rFonts w:ascii="GHEA Grapalat" w:eastAsia="Times New Roman" w:hAnsi="GHEA Grapalat" w:cs="Sylfaen"/>
          <w:lang w:val="es-ES"/>
        </w:rPr>
        <w:t xml:space="preserve">  </w:t>
      </w:r>
    </w:p>
    <w:p w:rsidR="00532D6C" w:rsidRPr="00532D6C" w:rsidRDefault="00532D6C" w:rsidP="00106D44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թույլ չի տվել և (կամ) թույլ չի տալու գերիշխող դիրքի չարաշահում և հակամրցակցային համաձայնություն,</w:t>
      </w:r>
    </w:p>
    <w:p w:rsidR="00532D6C" w:rsidRPr="00532D6C" w:rsidRDefault="00532D6C" w:rsidP="00106D44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Times New Roman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բացակայում է հրավերով սահմանված`</w:t>
      </w:r>
      <w:r w:rsidRPr="00532D6C">
        <w:rPr>
          <w:rFonts w:ascii="GHEA Grapalat" w:eastAsia="Times New Roman" w:hAnsi="GHEA Grapalat" w:cs="Times New Roman"/>
          <w:lang w:val="es-ES"/>
        </w:rPr>
        <w:t xml:space="preserve"> </w:t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-ին</w:t>
      </w:r>
      <w:r w:rsidRPr="00532D6C">
        <w:rPr>
          <w:rFonts w:ascii="GHEA Grapalat" w:eastAsia="Times New Roman" w:hAnsi="GHEA Grapalat" w:cs="Times New Roman"/>
          <w:lang w:val="es-ES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  <w:t xml:space="preserve">            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մասնակցի անվանումը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փոխկապակցված անձանց և (կամ)</w:t>
      </w:r>
      <w:r w:rsidRPr="00532D6C">
        <w:rPr>
          <w:rFonts w:ascii="GHEA Grapalat" w:eastAsia="Times New Roman" w:hAnsi="GHEA Grapalat" w:cs="Times New Roman"/>
          <w:lang w:val="es-ES"/>
        </w:rPr>
        <w:t xml:space="preserve"> </w:t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  <w:t xml:space="preserve">    </w:t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-ի</w:t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 xml:space="preserve">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>մասնակցի անվանումը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կողմից հիմնադրված կամ ավելի քան հիսուն տոկոս</w:t>
      </w:r>
      <w:r w:rsidRPr="00532D6C">
        <w:rPr>
          <w:rFonts w:ascii="GHEA Grapalat" w:eastAsia="Times New Roman" w:hAnsi="GHEA Grapalat" w:cs="Times New Roman"/>
          <w:lang w:val="es-ES"/>
        </w:rPr>
        <w:t xml:space="preserve"> </w:t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  <w:t xml:space="preserve">   </w:t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-ին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                       </w:t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>մասնակցի անվանումը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պատկանող բաժնեմաս (փայաբաժին) ունեցող կազմակերպությունների միաժամանակյա մասնակցության դեպք: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տորև ներկայացնում 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է </w:t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-ի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 իրական շահառուների վերաբերյալ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  <w:t xml:space="preserve"> </w:t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hy-AM"/>
        </w:rPr>
        <w:t xml:space="preserve">      </w:t>
      </w:r>
      <w:r w:rsidRPr="00532D6C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մասնակցի անվանումը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տեղեկություններ պարունակող կայքէջի հղումը՝ ----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-------------------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-----------------------------</w:t>
      </w:r>
      <w:r w:rsidRPr="00532D6C">
        <w:rPr>
          <w:rFonts w:ascii="GHEA Grapalat" w:eastAsia="Times New Roman" w:hAnsi="GHEA Grapalat" w:cs="Arial"/>
          <w:sz w:val="18"/>
          <w:szCs w:val="18"/>
          <w:lang w:val="hy-AM"/>
        </w:rPr>
        <w:t>**</w:t>
      </w:r>
      <w:r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Կից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ներկայացվում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առաջարկվող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>մասնակցի անվանումը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ամբողջական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նկարագիրը՝</w:t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համաձայն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հավելված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1.1-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ի</w:t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___________________________________________________ 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_____________</w:t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Մասնակցի անվանումը </w:t>
      </w:r>
      <w:r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ղեկավարի պաշտոնը,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en-US"/>
        </w:rPr>
        <w:t>ա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նուն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en-US"/>
        </w:rPr>
        <w:t>ա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զգանունը)                                            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  <w:t xml:space="preserve">              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ստորագրությունը)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Կ. Տ.</w:t>
      </w:r>
      <w:r w:rsidRPr="00532D6C">
        <w:rPr>
          <w:rFonts w:ascii="GHEA Grapalat" w:eastAsia="Times New Roman" w:hAnsi="GHEA Grapalat" w:cs="Arial"/>
          <w:color w:val="FFFFFF"/>
          <w:sz w:val="20"/>
          <w:szCs w:val="24"/>
          <w:vertAlign w:val="superscript"/>
          <w:lang w:val="hy-AM"/>
        </w:rPr>
        <w:footnoteReference w:id="8"/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ab/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br w:type="page"/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/>
        <w:t xml:space="preserve"> Հավելված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1.1</w:t>
      </w:r>
    </w:p>
    <w:p w:rsidR="00532D6C" w:rsidRPr="00532D6C" w:rsidRDefault="004C0DFD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ԼՄ-ԹՀԿՏ-ԳՀԱՊՁԲ-25/03</w:t>
      </w:r>
      <w:r w:rsidR="00532D6C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ծածկագրով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գնանշման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հարցման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հրավերի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es-ES"/>
        </w:rPr>
      </w:pP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ՆԿԱՐԱԳԻՐ</w:t>
      </w: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առաջարկվող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ամբողջական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  <w:t xml:space="preserve">      </w:t>
      </w:r>
      <w:r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-ն </w:t>
      </w:r>
      <w:r w:rsidRPr="00532D6C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>«</w:t>
      </w:r>
      <w:r w:rsidR="004C0DFD">
        <w:rPr>
          <w:rFonts w:ascii="Arial" w:eastAsia="Times New Roman" w:hAnsi="Arial" w:cs="Arial"/>
          <w:color w:val="000000"/>
          <w:sz w:val="20"/>
          <w:szCs w:val="20"/>
          <w:lang w:val="af-ZA"/>
        </w:rPr>
        <w:t>ԼՄ-ԹՀԿՏ-ԳՀԱՊՁԲ-25/03</w:t>
      </w:r>
      <w:r w:rsidR="002D32DD">
        <w:rPr>
          <w:rFonts w:ascii="GHEA Grapalat" w:eastAsia="Times New Roman" w:hAnsi="GHEA Grapalat" w:cs="Arial"/>
          <w:color w:val="000000"/>
          <w:sz w:val="20"/>
          <w:szCs w:val="20"/>
          <w:lang w:val="af-ZA"/>
        </w:rPr>
        <w:t xml:space="preserve">         </w:t>
      </w:r>
      <w:r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af-ZA"/>
        </w:rPr>
        <w:t>»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u w:val="single"/>
          <w:lang w:val="es-ES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es-ES"/>
        </w:rPr>
        <w:t xml:space="preserve">                                                                                        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մասնակցի</w:t>
      </w:r>
      <w:r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անվանումը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ծածկագրով գնանշման հարցման շրջանակում ստորև ներկայացնում է իր կողմից առաջարկվող ապրանքի ամբողջական նկարագիրը </w:t>
      </w: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460"/>
        <w:gridCol w:w="2003"/>
        <w:gridCol w:w="1757"/>
        <w:gridCol w:w="1530"/>
        <w:gridCol w:w="1800"/>
      </w:tblGrid>
      <w:tr w:rsidR="00532D6C" w:rsidRPr="00532D6C" w:rsidTr="00532D6C">
        <w:tc>
          <w:tcPr>
            <w:tcW w:w="1368" w:type="dxa"/>
            <w:vMerge w:val="restart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Չափաբաժնի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համար</w:t>
            </w:r>
          </w:p>
        </w:tc>
        <w:tc>
          <w:tcPr>
            <w:tcW w:w="8550" w:type="dxa"/>
            <w:gridSpan w:val="5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Առաջարկվող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ապրանքի</w:t>
            </w:r>
          </w:p>
        </w:tc>
      </w:tr>
      <w:tr w:rsidR="00532D6C" w:rsidRPr="00532D6C" w:rsidTr="00532D6C">
        <w:tc>
          <w:tcPr>
            <w:tcW w:w="1368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46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n-US"/>
              </w:rPr>
              <w:t>ֆ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hy-AM"/>
              </w:rPr>
              <w:t>իրմային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hy-AM"/>
              </w:rPr>
              <w:t>անվանումը</w:t>
            </w:r>
          </w:p>
        </w:tc>
        <w:tc>
          <w:tcPr>
            <w:tcW w:w="2003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ապրանքային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նշանը</w:t>
            </w:r>
          </w:p>
        </w:tc>
        <w:tc>
          <w:tcPr>
            <w:tcW w:w="1757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hy-AM"/>
              </w:rPr>
              <w:t>մակնիշը</w:t>
            </w:r>
          </w:p>
        </w:tc>
        <w:tc>
          <w:tcPr>
            <w:tcW w:w="153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արտադրողի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180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տեխնիկական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բնութագրերը</w:t>
            </w:r>
          </w:p>
        </w:tc>
      </w:tr>
      <w:tr w:rsidR="00532D6C" w:rsidRPr="00532D6C" w:rsidTr="00532D6C">
        <w:tc>
          <w:tcPr>
            <w:tcW w:w="1368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532D6C" w:rsidTr="00532D6C">
        <w:tc>
          <w:tcPr>
            <w:tcW w:w="1368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532D6C" w:rsidTr="00532D6C">
        <w:tc>
          <w:tcPr>
            <w:tcW w:w="1368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:rsidR="00532D6C" w:rsidRPr="00532D6C" w:rsidRDefault="00532D6C" w:rsidP="00106D44">
            <w:pPr>
              <w:keepNext/>
              <w:tabs>
                <w:tab w:val="left" w:pos="426"/>
              </w:tabs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</w:tbl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en-U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  <w:t xml:space="preserve"> 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                            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մասնակցի</w:t>
      </w: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անվանումը</w:t>
      </w: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ղեկավարի</w:t>
      </w: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պաշտոնը</w:t>
      </w: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անուն</w:t>
      </w: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ազգանունը</w:t>
      </w: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)  </w:t>
      </w: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ստորագրություն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Կ. Տ.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ab/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af-ZA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D60ADB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532D6C" w:rsidRDefault="00532D6C" w:rsidP="00106D44">
      <w:pPr>
        <w:keepNext/>
        <w:tabs>
          <w:tab w:val="left" w:pos="426"/>
        </w:tabs>
        <w:spacing w:after="0" w:line="240" w:lineRule="auto"/>
        <w:jc w:val="right"/>
        <w:outlineLvl w:val="2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lastRenderedPageBreak/>
        <w:t>Հավելված 1.2**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>«</w:t>
      </w:r>
      <w:r w:rsidR="004C0DFD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ԼՄ-ԹՀԿՏ-ԳՀԱՊՁԲ-25/03</w:t>
      </w:r>
      <w:r w:rsidR="002D32DD">
        <w:rPr>
          <w:rFonts w:ascii="GHEA Grapalat" w:eastAsia="Times New Roman" w:hAnsi="GHEA Grapalat" w:cs="Arial"/>
          <w:b/>
          <w:color w:val="000000"/>
          <w:sz w:val="20"/>
          <w:szCs w:val="27"/>
          <w:lang w:val="af-ZA"/>
        </w:rPr>
        <w:t xml:space="preserve">         </w:t>
      </w:r>
      <w:r w:rsidRPr="00532D6C">
        <w:rPr>
          <w:rFonts w:ascii="GHEA Grapalat" w:eastAsia="Times New Roman" w:hAnsi="GHEA Grapalat" w:cs="Franklin Gothic Medium Cond"/>
          <w:b/>
          <w:color w:val="000000"/>
          <w:sz w:val="20"/>
          <w:szCs w:val="27"/>
          <w:lang w:val="af-ZA"/>
        </w:rPr>
        <w:t>»</w:t>
      </w:r>
      <w:r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ծածկագրով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գնանշման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հարցման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հրավերի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ՁԵՎ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532D6C">
        <w:rPr>
          <w:rFonts w:ascii="GHEA Grapalat" w:eastAsia="GHEA Grapalat" w:hAnsi="GHEA Grapalat" w:cs="Arial"/>
          <w:sz w:val="24"/>
          <w:szCs w:val="24"/>
          <w:lang w:val="hy-AM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hy-AM"/>
        </w:rPr>
        <w:t>ՇԱՀԱՌՈՒՆԵՐԻ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hy-AM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hy-AM"/>
        </w:rPr>
        <w:t>ՀԱՅՏԱՐԱՐԱԳՐԻ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532D6C" w:rsidRPr="00532D6C" w:rsidRDefault="00532D6C" w:rsidP="00106D4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0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Կազմակերպությունը</w:t>
      </w:r>
    </w:p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լատինատառ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Պետական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համարը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օրը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ամիսը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հասցեն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950D0E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Գործադիր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մարմնի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ղեկավարի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անունը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և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ազգանունը</w:t>
            </w:r>
          </w:p>
        </w:tc>
        <w:tc>
          <w:tcPr>
            <w:tcW w:w="6180" w:type="dxa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Հայտարարագիրը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ներկայացնող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անձը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4C0DFD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Հայտարարագիրը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ներկայացնող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անձի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անունը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և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ազգանունը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Հայտարարագիրը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ներկայացնող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անձի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պաշտոնը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ներկայացումը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4C0DFD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Հայտարարագրի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ստորագրման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օրը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ամիսը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Հայտարարագրի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էջերի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քանակը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Հայտարարագիրը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ներկայացնող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անձի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ստորագրությունը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532D6C" w:rsidRPr="00532D6C" w:rsidRDefault="00532D6C" w:rsidP="00106D4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Բաժնետոմսերի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ցուցակման</w:t>
      </w:r>
      <w:r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տվյալները</w:t>
      </w:r>
    </w:p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Բաժնետոմսերի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ցուցակման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lastRenderedPageBreak/>
              <w:t>Ֆոնդային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բորսայի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Հղումը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բորսայում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առկա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Կազմակերպությունը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վերահսկող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լատինատառ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Պետական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համարը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օրը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ամիսը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հասցեն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950D0E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Գործադիր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մարմնի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ղեկավարի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անունը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և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ազգանունը</w:t>
            </w:r>
          </w:p>
        </w:tc>
        <w:tc>
          <w:tcPr>
            <w:tcW w:w="6180" w:type="dxa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iCs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iCs/>
          <w:sz w:val="24"/>
          <w:szCs w:val="24"/>
          <w:lang w:val="en-US"/>
        </w:rPr>
        <w:t>Վերահսկողության</w:t>
      </w:r>
      <w:r w:rsidRPr="00532D6C">
        <w:rPr>
          <w:rFonts w:ascii="GHEA Grapalat" w:eastAsia="GHEA Grapalat" w:hAnsi="GHEA Grapalat" w:cs="GHEA Grapalat"/>
          <w:iCs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iCs/>
          <w:sz w:val="24"/>
          <w:szCs w:val="24"/>
          <w:lang w:val="en-US"/>
        </w:rPr>
        <w:t>մակարդակը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չափը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Ուղղակի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մասնակցություն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Անուղղակի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մասնակցություն</w:t>
            </w:r>
          </w:p>
        </w:tc>
      </w:tr>
    </w:tbl>
    <w:p w:rsidR="00532D6C" w:rsidRPr="00950D0E" w:rsidRDefault="00532D6C" w:rsidP="00106D4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0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Պետության</w:t>
      </w:r>
      <w:r w:rsidRPr="00950D0E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, </w:t>
      </w: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համայնքի</w:t>
      </w:r>
      <w:r w:rsidRPr="00950D0E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կամ</w:t>
      </w:r>
      <w:r w:rsidRPr="00950D0E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միջազգային</w:t>
      </w:r>
      <w:r w:rsidRPr="00950D0E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կազմակերպության</w:t>
      </w:r>
      <w:r w:rsidRPr="00950D0E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մասնակցությունը</w:t>
      </w:r>
    </w:p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Պետության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համայնքի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Պետության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Համայնքի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չափը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Ուղղակի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մասնակցություն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Անուղղակի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մասնակցություն</w:t>
            </w:r>
          </w:p>
        </w:tc>
      </w:tr>
    </w:tbl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lastRenderedPageBreak/>
        <w:t>Միջազգային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Միջազգային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Միջազգային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լատինատառ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չափը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Ուղղակի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մասնակցություն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Անուղղակի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մասնակցություն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</w:p>
    <w:p w:rsidR="00532D6C" w:rsidRPr="00532D6C" w:rsidRDefault="00532D6C" w:rsidP="00106D4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0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տվյալները</w:t>
      </w:r>
    </w:p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ինքնությունը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հավաստող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Անունը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Ազգանունը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Անունը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լատինատառ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Ազգանունը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լատինատառ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Քաղաքացիությունը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6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Ծննդյան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օրը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ամիսը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հաստատող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փաստաթուղթը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Փաստաթղթի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Փաստաթղթի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համարը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Տրամադրման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օրը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ամիսը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Տրամադրող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մարմինը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ՀԾՀ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կամ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համարժեք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համարը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lastRenderedPageBreak/>
        <w:t>Անձի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հաշվառման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Համայնքը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Վարչատարածքային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միավորը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950D0E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Փողոցի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շենքը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(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տունը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բնակարանը</w:t>
            </w:r>
          </w:p>
        </w:tc>
        <w:tc>
          <w:tcPr>
            <w:tcW w:w="6178" w:type="dxa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բնակության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Համայնքը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Վարչատարածքային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միավորը</w:t>
            </w:r>
          </w:p>
        </w:tc>
        <w:tc>
          <w:tcPr>
            <w:tcW w:w="617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950D0E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Փողոցի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շենքը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(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տունը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բնակարանը</w:t>
            </w:r>
          </w:p>
        </w:tc>
        <w:tc>
          <w:tcPr>
            <w:tcW w:w="6178" w:type="dxa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:rsidR="00532D6C" w:rsidRPr="00950D0E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Իրական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շահառու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հանդիսանալու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հիմքերը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(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բացառությամբ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`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ընդերքօգտագործման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ոլորտի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հաշվետու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կազմակերպությունների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532D6C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</w:t>
            </w: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․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ուղղակի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անուղղակի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տիրապետում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է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տվյալ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իրավաբանական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անձի՝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ձայնի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իրավունք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տվող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բաժնեմասերի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բաժնետոմսերի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փայերի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20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և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ավելի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տոկոսին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ուղղակի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անուղղակի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կերպով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ունի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20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և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ավելի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տոկոս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մասնակցություն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իրավաբանական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կանոնադրական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կապիտալում</w:t>
            </w:r>
          </w:p>
        </w:tc>
      </w:tr>
      <w:tr w:rsidR="00532D6C" w:rsidRPr="00532D6C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չափը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450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Ուղղակի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մասնակցություն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Անուղղակի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մասնակցություն</w:t>
            </w:r>
          </w:p>
        </w:tc>
      </w:tr>
      <w:tr w:rsidR="00532D6C" w:rsidRPr="00532D6C" w:rsidTr="00532D6C"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բ</w:t>
            </w: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․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տվյալ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իրավաբանական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նկատմամբ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իրականացնում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է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փաստացի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վերահսկողություն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այլ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միջոցներով</w:t>
            </w:r>
          </w:p>
        </w:tc>
      </w:tr>
      <w:tr w:rsidR="00532D6C" w:rsidRPr="00532D6C" w:rsidTr="00532D6C"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գ</w:t>
            </w: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․</w:t>
            </w:r>
            <w:r w:rsidRPr="00950D0E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հանդիսանում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է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տվյալ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իրավաբանական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գործունեության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ընդհանուր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ընթացիկ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ղեկավարումն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իրականացնող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պաշտոնատար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</w:t>
            </w:r>
            <w:r w:rsidRPr="00950D0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այն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դեպքում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երբ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առկա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չէ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«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»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և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«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բ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»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կետերի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պահանջներին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համապատասխանող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ֆիզիկական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</w:t>
            </w:r>
          </w:p>
        </w:tc>
      </w:tr>
    </w:tbl>
    <w:p w:rsidR="00532D6C" w:rsidRPr="00950D0E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lastRenderedPageBreak/>
        <w:t>Իրական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շահառու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հանդիսանալու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հիմքերը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(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ընդերքօգտագործման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ոլորտի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հաշվետու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կազմակերպությունների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համար</w:t>
      </w:r>
      <w:r w:rsidRPr="00950D0E">
        <w:rPr>
          <w:rFonts w:ascii="GHEA Grapalat" w:eastAsia="GHEA Grapalat" w:hAnsi="GHEA Grapalat" w:cs="GHEA Grapalat"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532D6C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</w:t>
            </w: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․</w:t>
            </w:r>
            <w:r w:rsidRPr="00950D0E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ուղղակի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անուղղակի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կերպով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տիրապետում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է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տվյալ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իրավաբանական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`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ձայնի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իրավունք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տվող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բաժնեմասերի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բաժնետոմսերի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փայերի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10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և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ավելի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տոկոսին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ուղղակի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անուղղակի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կերպով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ունի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10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և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ավելի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տոկոս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մասնակցություն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իրավաբանական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կանոնադրական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կապիտալում</w:t>
            </w:r>
          </w:p>
        </w:tc>
      </w:tr>
      <w:tr w:rsidR="00532D6C" w:rsidRPr="00532D6C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չափը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508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4508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Ուղղակի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մասնակցություն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Անուղղակի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մասնակցություն</w:t>
            </w:r>
          </w:p>
        </w:tc>
      </w:tr>
      <w:tr w:rsidR="00532D6C" w:rsidRPr="00532D6C" w:rsidTr="00532D6C"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բ</w:t>
            </w: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․</w:t>
            </w:r>
            <w:r w:rsidRPr="00950D0E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իրավունք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ունի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նշանակելու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հեռացնելու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իրավաբանական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կառավարման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մարմինների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անդամների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մեծամասնությանը</w:t>
            </w:r>
          </w:p>
        </w:tc>
      </w:tr>
      <w:tr w:rsidR="00532D6C" w:rsidRPr="00532D6C" w:rsidTr="00532D6C"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գ</w:t>
            </w: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․</w:t>
            </w:r>
            <w:r w:rsidRPr="00950D0E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իրավաբանական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անձից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անհատույց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ստացել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է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հաշվետու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տարվան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նախորդող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տարվա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ընթացքում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տվյալ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իրավաբանական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ստացած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շահույթի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առնվազն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15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տոկոսի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չափով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օգուտ</w:t>
            </w:r>
          </w:p>
        </w:tc>
      </w:tr>
      <w:tr w:rsidR="00532D6C" w:rsidRPr="00532D6C" w:rsidTr="00532D6C"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դ</w:t>
            </w: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․</w:t>
            </w:r>
            <w:r w:rsidRPr="00950D0E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իրավաբանական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նկատմամբ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իրականացնում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է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փաստացի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վերահսկողություն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այլ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միջոցներով</w:t>
            </w:r>
          </w:p>
        </w:tc>
      </w:tr>
      <w:tr w:rsidR="00532D6C" w:rsidRPr="00532D6C" w:rsidTr="00532D6C">
        <w:tc>
          <w:tcPr>
            <w:tcW w:w="9016" w:type="dxa"/>
            <w:gridSpan w:val="2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ե</w:t>
            </w:r>
            <w:r w:rsidRPr="00950D0E">
              <w:rPr>
                <w:rFonts w:ascii="MS Mincho" w:eastAsia="MS Mincho" w:hAnsi="MS Mincho" w:cs="MS Mincho" w:hint="eastAsia"/>
                <w:sz w:val="24"/>
                <w:szCs w:val="24"/>
              </w:rPr>
              <w:t>․</w:t>
            </w:r>
            <w:r w:rsidRPr="00950D0E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հանդիսանում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է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տվյալ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իրավաբանական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գործունեության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ընդհանուր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կամ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ընթացիկ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ղեկավարումն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իրականացնող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պաշտոնատար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այն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դեպքում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երբ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առկա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չէ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«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>»-«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դ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»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կետերի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պահանջներին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համապատասխանող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ֆիզիկական</w:t>
            </w:r>
            <w:r w:rsidRPr="00950D0E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</w:t>
            </w:r>
          </w:p>
        </w:tc>
      </w:tr>
    </w:tbl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կարգավիճակի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տեղեկությունները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4C0DFD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Իրական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շահառու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դառնալու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օրը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ամիսը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նկատմամբ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վերահսկողության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իրականացումը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Առանձին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Փոխկապակցված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անձանց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հետ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համատեղ</w:t>
            </w: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950D0E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Ընդերքօգտագործման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ոլորտի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հաշվետու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իրական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շահառուն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հանդիսանում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է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պաշտոնատար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անձ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կամ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նրա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ընտանիքի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lastRenderedPageBreak/>
              <w:t>անդամ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lastRenderedPageBreak/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Այո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532D6C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  <w:r w:rsidRPr="00532D6C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532D6C">
              <w:rPr>
                <w:rFonts w:ascii="GHEA Grapalat" w:eastAsia="GHEA Grapalat" w:hAnsi="GHEA Grapalat" w:cs="Arial"/>
                <w:sz w:val="24"/>
                <w:szCs w:val="24"/>
                <w:lang w:val="en-US"/>
              </w:rPr>
              <w:t>Ոչ</w:t>
            </w:r>
          </w:p>
        </w:tc>
      </w:tr>
    </w:tbl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lastRenderedPageBreak/>
        <w:t>Իրական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կոնտակտային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Էլ</w:t>
            </w:r>
            <w:r w:rsidRPr="00532D6C">
              <w:rPr>
                <w:rFonts w:ascii="MS Mincho" w:eastAsia="MS Mincho" w:hAnsi="MS Mincho" w:cs="MS Mincho" w:hint="eastAsia"/>
                <w:color w:val="000000"/>
                <w:sz w:val="24"/>
                <w:szCs w:val="24"/>
                <w:lang w:val="en-US"/>
              </w:rPr>
              <w:t>․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փոստի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հասցեն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7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Հեռախոսահամարը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:rsidR="00532D6C" w:rsidRPr="00532D6C" w:rsidRDefault="00532D6C" w:rsidP="00106D4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0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Միջանկյալ</w:t>
      </w:r>
      <w:r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անձինք</w:t>
      </w:r>
    </w:p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լատինատառ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Պետական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համարը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օրը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ամիսը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հասցեն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950D0E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Գործադիր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մարմնի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ղեկավարի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անունը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և</w:t>
            </w:r>
            <w:r w:rsidRPr="00950D0E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ազգանունը</w:t>
            </w:r>
          </w:p>
        </w:tc>
        <w:tc>
          <w:tcPr>
            <w:tcW w:w="6180" w:type="dxa"/>
            <w:vAlign w:val="center"/>
          </w:tcPr>
          <w:p w:rsidR="00532D6C" w:rsidRPr="00950D0E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4C0DFD" w:rsidTr="00532D6C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Իրական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շահառու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(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ներ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ի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անունը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և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ազգանունը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ում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համար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կազմակերպությունը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հանդիսանում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է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միջանկյալ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իրավաբանական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անձ</w:t>
            </w:r>
          </w:p>
        </w:tc>
        <w:tc>
          <w:tcPr>
            <w:tcW w:w="618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4C0DFD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4C0DFD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4C0DFD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4C0DFD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240" w:after="0" w:line="240" w:lineRule="auto"/>
        <w:ind w:left="0" w:firstLine="0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Միջանկյալ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բաժնետոմսերի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ցուցակման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Ֆոնդային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բորսայի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532D6C" w:rsidTr="00532D6C">
        <w:tc>
          <w:tcPr>
            <w:tcW w:w="2835" w:type="dxa"/>
            <w:shd w:val="clear" w:color="auto" w:fill="D9E2F3"/>
            <w:vAlign w:val="center"/>
          </w:tcPr>
          <w:p w:rsidR="00532D6C" w:rsidRPr="00532D6C" w:rsidRDefault="00532D6C" w:rsidP="00106D4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after="0" w:line="240" w:lineRule="auto"/>
              <w:ind w:left="0" w:firstLine="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lastRenderedPageBreak/>
              <w:t>Հղումը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բորսայում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առկա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0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Լրացուցիչ</w:t>
      </w:r>
      <w:r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b/>
          <w:color w:val="000000"/>
          <w:sz w:val="24"/>
          <w:szCs w:val="24"/>
          <w:lang w:val="en-US"/>
        </w:rPr>
        <w:t>նշումներ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1"/>
      </w:tblGrid>
      <w:tr w:rsidR="00532D6C" w:rsidRPr="004C0DFD" w:rsidTr="00532D6C">
        <w:trPr>
          <w:trHeight w:val="773"/>
        </w:trPr>
        <w:tc>
          <w:tcPr>
            <w:tcW w:w="9001" w:type="dxa"/>
            <w:shd w:val="clear" w:color="auto" w:fill="DEEAF6"/>
          </w:tcPr>
          <w:p w:rsidR="00532D6C" w:rsidRPr="00532D6C" w:rsidRDefault="00532D6C" w:rsidP="00106D44">
            <w:pPr>
              <w:tabs>
                <w:tab w:val="left" w:pos="426"/>
              </w:tabs>
              <w:spacing w:before="24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Լրացուցիչ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տեղեկություններ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կամ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հավելյալ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պարզաբանումներ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որոնք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առնչվում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են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հայտարարագրում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լրացված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կամ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լրացման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ենթակա</w:t>
            </w:r>
            <w:r w:rsidRPr="00532D6C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GHEA Grapalat" w:hAnsi="GHEA Grapalat" w:cs="Arial"/>
                <w:color w:val="000000"/>
                <w:sz w:val="24"/>
                <w:szCs w:val="24"/>
                <w:lang w:val="en-US"/>
              </w:rPr>
              <w:t>տվյալներին</w:t>
            </w:r>
          </w:p>
        </w:tc>
      </w:tr>
      <w:tr w:rsidR="00532D6C" w:rsidRPr="004C0DFD" w:rsidTr="00532D6C">
        <w:trPr>
          <w:trHeight w:val="5895"/>
        </w:trPr>
        <w:tc>
          <w:tcPr>
            <w:tcW w:w="9001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</w:p>
    <w:p w:rsidR="00532D6C" w:rsidRPr="00D60ADB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I. </w:t>
      </w:r>
      <w:r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>լրացման</w:t>
      </w:r>
      <w:r w:rsidRPr="00532D6C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>կարգը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center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:rsidR="00532D6C" w:rsidRPr="00532D6C" w:rsidRDefault="00532D6C" w:rsidP="00106D4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1-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ին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բաժնում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Կազմակերպությունը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հայտարարագիր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ներկայացնող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այսուհետ՝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Կազմակերպություն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տվյալները։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բաժնում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ենթաբաժինները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հետևյալ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կանոններով</w:t>
      </w:r>
      <w:r w:rsidRPr="00532D6C">
        <w:rPr>
          <w:rFonts w:ascii="MS Mincho" w:eastAsia="MS Mincho" w:hAnsi="MS Mincho" w:cs="MS Mincho" w:hint="eastAsia"/>
          <w:color w:val="000000"/>
          <w:sz w:val="24"/>
          <w:szCs w:val="24"/>
          <w:lang w:val="en-US"/>
        </w:rPr>
        <w:t>․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անվանումը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թվում՝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լատինատառ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պետական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գրանցման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ներառյալ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կազմակերպաիրավական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ձևի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numPr>
          <w:ilvl w:val="1"/>
          <w:numId w:val="2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Հայտարարագիրը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ներկայացնող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ֆիզիկական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ստորագրում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hy-AM"/>
        </w:rPr>
        <w:t>սույն</w:t>
      </w:r>
      <w:r w:rsidRPr="00532D6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hy-AM"/>
        </w:rPr>
        <w:t>ընթացակարգի</w:t>
      </w:r>
      <w:r w:rsidRPr="00532D6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ներառվող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փաստաթղթերը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numPr>
          <w:ilvl w:val="1"/>
          <w:numId w:val="2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lastRenderedPageBreak/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ներկայացումը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ստորագրման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օրը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ամիսը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տարին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էջերի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քանակը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ինչպես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հայտարարագիրը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ներկայացնող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ստորագրությունը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:</w:t>
      </w:r>
    </w:p>
    <w:p w:rsidR="00532D6C" w:rsidRPr="00532D6C" w:rsidRDefault="00532D6C" w:rsidP="00106D4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2-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բաժինը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Բաժնետոմսերի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ցուցակման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)</w:t>
      </w:r>
      <w:r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Կազմակերպություն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ամբողջությամբ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վերահսկող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այլ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բաժնետոմսերը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ցուցակված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Հայաստանի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Հանրապետության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արդարադատության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նախարարի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կողմից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հաստատված՝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շահառուների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համարժեք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բացահայտման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չափանիշներով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կարգավորվող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շուկաների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ցանկում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ներառված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շուկայում։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Նշված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չափանիշներին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համապատասխանելու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դեպքում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բաժինը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ամբողջությամբ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վերահսկող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այլ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համար։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լրացնելու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դեպքում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հաջորդ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բաժինները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բացառությամբ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ամբողջությամբ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բաժնում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ենթաբաժինները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հետևյալ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կանոններով</w:t>
      </w:r>
      <w:r w:rsidRPr="00532D6C">
        <w:rPr>
          <w:rFonts w:ascii="MS Mincho" w:eastAsia="MS Mincho" w:hAnsi="MS Mincho" w:cs="MS Mincho" w:hint="eastAsia"/>
          <w:color w:val="000000"/>
          <w:sz w:val="24"/>
          <w:szCs w:val="24"/>
          <w:lang w:val="en-US"/>
        </w:rPr>
        <w:t>․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Բաժնետոմսերի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ցուցակման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ֆոնդային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բորսայի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անվանումը՝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փակագծերում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նշելով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բորսայի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ծածկագիրը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(Market Identifier Code),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որտեղ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ցուցակված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ամբողջությամբ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բաժնետոմսերը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ինչպես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հղում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բորսայում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փաստաթղթերին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առկայության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դեպքում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փաստաթղթերին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որոնք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պարունակում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տեղեկություններ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սեփականատերերի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2.1-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ոչ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հայտարարագիրը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ներկայացնող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ամբողջությամբ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անվանումը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թվում՝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լատինատառ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գրանցման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ներառյալ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կազմակերպաիրավական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ձևի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ինչպես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գործադիր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մարմնի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ղեկավարի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ազգանունը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Վերահսկողության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մակարդակը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</w:t>
      </w:r>
      <w:r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>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1-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լրացվել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ամբողջությամբ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lastRenderedPageBreak/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չափը՝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տոկոսային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արտահայտմամբ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ինչպես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տեսակը։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տեսակի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սույն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կարգի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ենթակետի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պարբերությամբ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սահմանված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հաշվառմամբ։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532D6C" w:rsidRPr="00532D6C" w:rsidRDefault="00532D6C" w:rsidP="00106D4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3-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բաժինը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Պետության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համայնքի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միջազգային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մասնակցությունը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)</w:t>
      </w:r>
      <w:r w:rsidRPr="00532D6C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մասնակցություն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ունի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որևէ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պետություն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համայնք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միջազգային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կազմակերպություն։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Բաժինը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կարող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լրացվել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մի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քանի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անգամ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մասնակցություն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ունեն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մի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քանի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պետություն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համայնք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միջազգային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կազմակերպություն։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բաժնում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ենթաբաժինները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հետևյալ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կանոններով</w:t>
      </w:r>
      <w:r w:rsidRPr="00532D6C">
        <w:rPr>
          <w:rFonts w:ascii="MS Mincho" w:eastAsia="MS Mincho" w:hAnsi="MS Mincho" w:cs="MS Mincho" w:hint="eastAsia"/>
          <w:color w:val="000000"/>
          <w:sz w:val="24"/>
          <w:szCs w:val="24"/>
          <w:lang w:val="en-US"/>
        </w:rPr>
        <w:t>․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Պետության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համայնքի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հայտարարագիրը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ներկայացնող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պետության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համայնքի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Պետության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դեպքում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պետության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իսկ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համայնքի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դեպքում՝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համայնքի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անվանումը։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պետության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համայնքի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չափը՝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տոկոսային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արտահայտմամբ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ինչպես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տեսակը։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տեսակի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սույն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կարգի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ենթակետի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պարբերությամբ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սահմանված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հաշվառմամբ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454CDE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Միջազգային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հայտարարագիրը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ներկայացնող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միջազգային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միջազգային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անվանումը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թվում՝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լատինատառ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միջազգային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չափը՝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տոկոսային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արտահայտմամբ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ինչպես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տեսակը։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տեսակի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սույն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կարգի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ենթակետի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պարբերությամբ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սահմանված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հաշվառմամբ։</w:t>
      </w:r>
    </w:p>
    <w:p w:rsidR="00532D6C" w:rsidRPr="00532D6C" w:rsidRDefault="00532D6C" w:rsidP="00106D4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lastRenderedPageBreak/>
        <w:t>Հայտարարագրի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4-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բաժինը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յուրաքանչյուր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համար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առանձին՝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շահառուների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քանակով։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բաժնում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ենթաբաժինները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հետևյալ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կանոններով</w:t>
      </w:r>
      <w:r w:rsidRPr="00532D6C">
        <w:rPr>
          <w:rFonts w:ascii="MS Mincho" w:eastAsia="MS Mincho" w:hAnsi="MS Mincho" w:cs="MS Mincho" w:hint="eastAsia"/>
          <w:color w:val="000000"/>
          <w:sz w:val="24"/>
          <w:szCs w:val="24"/>
          <w:lang w:val="en-US"/>
        </w:rPr>
        <w:t>․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ինքնությունը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հավաստող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այնպես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ինչպես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դրանք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հաստատող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փաստաթղթում։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ազգանունը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հայերեն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լատինատառ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վերջինիս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հաստատող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փաստաթղթում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ապա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հայտարարագրում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դրանց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տառադարձությունը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հաստատող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փաստաթուղթը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տեղեկությունների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հաստատող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փաստաթղթի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հաշվառման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հասցեն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հաշվառման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վայրի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հասցեն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բնակության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հասցեն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հաշվառման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հասցեն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տարբերվում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վերջինիս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բնակության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հասցեից։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բնակության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վայրի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հասցեն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հանդիսանալու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հիմքերը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բացառությամբ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ընդերքօգտագործման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ոլորտի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հաշվետու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կազմակերպությունների</w:t>
      </w:r>
      <w:proofErr w:type="gramStart"/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)»</w:t>
      </w:r>
      <w:proofErr w:type="gramEnd"/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հայտարարագիրը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ներկայացնող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հանդիսանում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ընդերքօգտագործման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ոլորտի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հաշվետու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Փողերի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լվացման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ահաբեկչության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ֆինանսավորման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դեմ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պայքարի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օրենքով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նախատեսված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հիմք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)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հանդիսանում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ներառվում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հիմքերի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առնչությամբ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պահանջվող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տեղեկությունները։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Մեկից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ավելի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հիմքերով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հանդիսանալու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դեպքում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բոլոր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հիմքերի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մասով՝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համապատասխան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կետերում։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հիմքերի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հետևյալ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կանոններով</w:t>
      </w:r>
      <w:r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>․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</w:t>
      </w:r>
      <w:r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>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>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ֆիզիկական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տիրապետում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ձայնի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իրավունք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բաժնեմասերի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բաժնետոմսերի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փայերի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20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ավելի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տոկոսին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կերպով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20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ավելի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տոկոս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կարող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լինել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բաժնեմասը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բաժնետոմսը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փայը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սեփականության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իրավունքով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տիրապետելու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ուժով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բաժնեմասին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բաժնետոմսին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lastRenderedPageBreak/>
        <w:t>տիրապետող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բաժնեմասը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բաժնետոմսը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փայը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սեփականության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իրավունքով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տիրապետելու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ուժով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</w:t>
      </w:r>
      <w:proofErr w:type="gramStart"/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)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։</w:t>
      </w:r>
      <w:proofErr w:type="gramEnd"/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կարող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իրականացվել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անկախ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ֆիզիկական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բաժնեմասը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բաժնետոմսը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փայը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տիրապետող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շղթայում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միջանկյալ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անձանց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քանակից։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դաշտում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չափը՝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տոկոսային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արտահայտմամբ։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հաշվարկվում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հիմք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ընդունելով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արդյունքում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բոլոր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տոկոսների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հանրագումարը։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դեպքում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հաշվարկվում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հիմք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ընդունելով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յուրաքանչյուր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նախորդ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միջանկյալ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մասնակից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տոկոսային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արտահայտմամբ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բազմապատկելով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մասնակից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համապատասխան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մասնակցի՝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տոկոսային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արտահայտմամբ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այդպես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շարունակ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մինչև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հասնելը։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տեսակը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դաշտում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լինելու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մասին։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և՛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և՛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առկայության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դեպքում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միաժամանակ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և՛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և՛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առկայության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</w:t>
      </w:r>
      <w:r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>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>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իմաստով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հանդիսանում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սակայն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Կազմակերպությունը՝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գործիքների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թվում՝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կնքված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գործարքների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ուժով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բնույթի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ազդեցության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հիման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վրա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միջոցներով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</w:t>
      </w:r>
      <w:r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>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>գ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հանդիսանում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գործունեության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ընդհանուր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ընթացիկ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ղեկավարումն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իրականացնող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պաշտոնատար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դեպքում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երբ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պահանջներին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համապատասխանող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ֆիզիկական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bookmarkStart w:id="7" w:name="_heading=h.gjdgxs" w:colFirst="0" w:colLast="0"/>
      <w:bookmarkEnd w:id="7"/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հանդիսանալու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հիմքերը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ընդերքօգտագործման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ոլորտի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հաշվետու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համար</w:t>
      </w:r>
      <w:proofErr w:type="gramStart"/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)»</w:t>
      </w:r>
      <w:proofErr w:type="gramEnd"/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հայտարարագիրը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ներկայացնող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հանդիսանում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ընդերքօգտագործման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ոլորտի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հաշվետու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բացահայտումն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lastRenderedPageBreak/>
        <w:t>Ընդերքի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օրենսգրքով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սահմանված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չափանիշներով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սույն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կարգի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</w:t>
      </w:r>
      <w:r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>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5-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սահմանված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հաշվառմամբ։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հիմքերի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հետևյալ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կանոններով</w:t>
      </w:r>
      <w:r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>․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</w:t>
      </w:r>
      <w:r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>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>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ֆիզիկական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կերպով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տիրապետում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ձայնի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իրավունք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բաժնեմասերի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բաժնետոմսերի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փայերի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10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ավելի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տոկոսին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կերպով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10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ավելի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տոկոս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սույն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կարգի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ենթակետի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պարբերությամբ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սահմանված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հաշվառմամբ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</w:t>
      </w:r>
      <w:proofErr w:type="gramEnd"/>
      <w:r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>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>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իրավունք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նշանակելու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հեռացնելու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կառավարման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մարմինների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անդամների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մեծամասնությանը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</w:t>
      </w:r>
      <w:proofErr w:type="gramEnd"/>
      <w:r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>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>գ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Կազմակերպությունից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անհատույց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ստացել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հաշվետու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տարվան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նախորդող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տարվա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ընթացքում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ստացած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շահույթի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առնվազն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15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տոկոսի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չափով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օգուտ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</w:t>
      </w:r>
      <w:r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>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>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»</w:t>
      </w:r>
      <w:r w:rsidRPr="00532D6C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»-«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իմաստով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հանդիսանում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սակայն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կազմակերպությունը՝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գործիքների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թվում՝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կնքված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գործարքների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ուժով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բնույթի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ազդեցության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հիման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վրա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միջոցներով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</w:t>
      </w:r>
      <w:r w:rsidRPr="00532D6C">
        <w:rPr>
          <w:rFonts w:ascii="MS Mincho" w:eastAsia="MS Mincho" w:hAnsi="MS Mincho" w:cs="MS Mincho" w:hint="eastAsia"/>
          <w:sz w:val="24"/>
          <w:szCs w:val="24"/>
          <w:lang w:val="en-US"/>
        </w:rPr>
        <w:t>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b/>
          <w:sz w:val="24"/>
          <w:szCs w:val="24"/>
          <w:lang w:val="en-US"/>
        </w:rPr>
        <w:t>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հանդիսանում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գործունեության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ընդհանուր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ընթացիկ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ղեկավարումն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իրականացնող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պաշտոնատար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դեպքում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երբ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»-«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պահանջներին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համապատասխանող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ֆիզիկական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կարգավիճակի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տեղեկությունները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դառնալու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օրը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ամիսը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տարին։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կողմից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նկատմամբ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վերահսկողության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իրականացման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ձևի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Փոխկապակցված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անձանց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հետ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համատեղ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վերահսկողության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իրականացման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հետ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փոխկապակցված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հետ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համաձայնեցված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գործելու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ուժով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կարող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վերահսկել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հետ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փոխկապակցված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հետ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համաձայնեցված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գործելու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դեպքում։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հայտարարագիրը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ներկայացնող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հանդիսանում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ընդերքօգտագործման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ոլորտի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հաշվետու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lastRenderedPageBreak/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Ընդերքի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օրենսգրքի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3-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հոդվածի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53-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կետի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իմաստով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պաշտոնատար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նրա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ընտանիքի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անդամ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հանդիսանալու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կոնտակտային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էլեկտրոնային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փոստի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հասցեն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հեռախոսահամարը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:</w:t>
      </w:r>
    </w:p>
    <w:p w:rsidR="00532D6C" w:rsidRPr="00532D6C" w:rsidRDefault="00532D6C" w:rsidP="00106D4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Միջանկյալ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անձինք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հայտարարագիրը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ներկայացնող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ամբողջությամբ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ունի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ենթակա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լրացման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յուրաքանչյուր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միջանկյալ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առանձին՝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բոլոր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միջանկյալ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անձանց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քանակով։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բաժնում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ենթաբաժինները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հետևյալ</w:t>
      </w:r>
      <w:r w:rsidRPr="00532D6C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color w:val="000000"/>
          <w:sz w:val="24"/>
          <w:szCs w:val="24"/>
          <w:lang w:val="en-US"/>
        </w:rPr>
        <w:t>կանոններով</w:t>
      </w:r>
      <w:r w:rsidRPr="00532D6C">
        <w:rPr>
          <w:rFonts w:ascii="MS Mincho" w:eastAsia="MS Mincho" w:hAnsi="MS Mincho" w:cs="MS Mincho" w:hint="eastAsia"/>
          <w:color w:val="000000"/>
          <w:sz w:val="24"/>
          <w:szCs w:val="24"/>
          <w:lang w:val="en-US"/>
        </w:rPr>
        <w:t>․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միջանկյալ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անվանումը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թվում՝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լատինատառ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գրանցման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ներառյալ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կազմակերպաիրավական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ձևի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gramStart"/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(</w:t>
      </w:r>
      <w:proofErr w:type="gramEnd"/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)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ազգանունը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հանդիսանում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միջանկյալ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միջանկյալ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անձանց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ամբողջությամբ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լրացման։</w:t>
      </w:r>
    </w:p>
    <w:p w:rsidR="00532D6C" w:rsidRPr="00532D6C" w:rsidRDefault="00532D6C" w:rsidP="00106D4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>«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Միջանկյալ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բաժնետոմսերի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ցուցակման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»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չէ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պարտադիր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լրացման։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կարող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լրացվել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միջանկյալ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բաժնետոմսերը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ցուցակված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կարգավորվող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շուկայում։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ֆոնդային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բորսայի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անվանումը՝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փակագծերում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նշելով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բորսայի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ծածկագիրը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(Market Identifier Code),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որտեղ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ցուցակված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բաժնետոմսերը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ինչպես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նաև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կատարվում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հղում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բորսայում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փաստաթղթերին։</w:t>
      </w:r>
    </w:p>
    <w:p w:rsidR="00532D6C" w:rsidRPr="00532D6C" w:rsidRDefault="00532D6C" w:rsidP="00106D4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6-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րդ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բաժինը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Լրացուցիչ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նշումներ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լրացուցիչ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տեղեկություններ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հավելյալ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պարզաբանումներ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որոնք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առնչվում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հայտարարագրում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լրացված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լրացման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տվյալներին։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Այս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ենթաբաժնում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կարող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լրացվել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հավելյալ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պարզաբանումներ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շահառուի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կողմից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Կազմակերպությունը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վերահսկելու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հիմքերի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պետության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համայնքի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մարմինների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վերաբերյալ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որոնք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իրականացնում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Կազմակերպության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վերահսկողությունն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դեպքում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եթե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lastRenderedPageBreak/>
        <w:t>հայտարարագիրը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ներկայացնող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իրավաբանական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կանոնադրական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կապիտալում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առկա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պետության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համայնքի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կամ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անուղղակի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մասնակցություն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այլ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պարազաբանումներ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հայտարարագրի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առնչությամբ։</w:t>
      </w:r>
    </w:p>
    <w:p w:rsidR="00532D6C" w:rsidRPr="00532D6C" w:rsidRDefault="00532D6C" w:rsidP="00106D4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Հայտարարագիրը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լրացնում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և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ստորագրում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է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հայտը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ներկայացնող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532D6C">
        <w:rPr>
          <w:rFonts w:ascii="GHEA Grapalat" w:eastAsia="GHEA Grapalat" w:hAnsi="GHEA Grapalat" w:cs="Arial"/>
          <w:sz w:val="24"/>
          <w:szCs w:val="24"/>
          <w:lang w:val="en-US"/>
        </w:rPr>
        <w:t>անձը։</w:t>
      </w:r>
      <w:r w:rsidRPr="00532D6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532D6C">
        <w:rPr>
          <w:rFonts w:ascii="GHEA Grapalat" w:eastAsia="Times New Roman" w:hAnsi="GHEA Grapalat" w:cs="Sylfaen"/>
          <w:sz w:val="16"/>
          <w:szCs w:val="16"/>
          <w:lang w:val="hy-AM" w:eastAsia="ru-RU"/>
        </w:rPr>
        <w:t>*</w:t>
      </w:r>
      <w:r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լրացվում</w:t>
      </w:r>
      <w:r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հանձնաժողովի</w:t>
      </w:r>
      <w:r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քարտուղարի</w:t>
      </w:r>
      <w:r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`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մինչև</w:t>
      </w:r>
      <w:r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հրավերը</w:t>
      </w:r>
      <w:r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տեղեկագրում</w:t>
      </w:r>
      <w:r w:rsidRPr="00532D6C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հրապարակելը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 w:rsidRPr="00532D6C">
        <w:rPr>
          <w:rFonts w:ascii="GHEA Grapalat" w:eastAsia="Times New Roman" w:hAnsi="GHEA Grapalat" w:cs="Sylfaen"/>
          <w:sz w:val="16"/>
          <w:szCs w:val="16"/>
          <w:lang w:val="hy-AM" w:eastAsia="ru-RU"/>
        </w:rPr>
        <w:t>** 1.2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հավելվածը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չի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ներկայացվում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մասնակցի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կրառելի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սույն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հրավերի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N 1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հավելվածով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սահմանված՝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իրավաբանական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անձի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իրական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շահառուների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վերաբերյալ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տեղեկություններ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պարունակող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կայքէջի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հղումը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ներկայացնելու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վերաբերյալ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կարգավորումը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ինչպես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նաև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մասնակիցը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անհատ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ձեռնարկատեր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ֆիզիկական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անձ։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lastRenderedPageBreak/>
        <w:t>Հավելված 2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>«</w:t>
      </w:r>
      <w:r w:rsidR="004C0DFD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ԼՄ-ԹՀԿՏ-ԳՀԱՊՁԲ-25/03</w:t>
      </w:r>
      <w:r w:rsidR="002D32DD">
        <w:rPr>
          <w:rFonts w:ascii="GHEA Grapalat" w:eastAsia="Times New Roman" w:hAnsi="GHEA Grapalat" w:cs="Arial"/>
          <w:b/>
          <w:color w:val="000000"/>
          <w:sz w:val="20"/>
          <w:szCs w:val="27"/>
          <w:lang w:val="af-ZA"/>
        </w:rPr>
        <w:t xml:space="preserve">         </w:t>
      </w:r>
      <w:r w:rsidRPr="00532D6C">
        <w:rPr>
          <w:rFonts w:ascii="GHEA Grapalat" w:eastAsia="Times New Roman" w:hAnsi="GHEA Grapalat" w:cs="Franklin Gothic Medium Cond"/>
          <w:b/>
          <w:color w:val="000000"/>
          <w:sz w:val="20"/>
          <w:szCs w:val="27"/>
          <w:lang w:val="af-ZA"/>
        </w:rPr>
        <w:t>»</w:t>
      </w:r>
      <w:r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ծածկագրով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գնանշման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հարցման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հրավերի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Գ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Ն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Ա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Յ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Ն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 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Ա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Ռ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Ա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Ջ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Ա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Ր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Կ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Ուսումնասիրելով </w:t>
      </w:r>
      <w:r w:rsidRPr="00532D6C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>«</w:t>
      </w:r>
      <w:r w:rsidR="004C0DFD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>ԼՄ-ԹՀԿՏ-ԳՀԱՊՁԲ-25/03</w:t>
      </w:r>
      <w:r w:rsidR="002D32DD">
        <w:rPr>
          <w:rFonts w:ascii="GHEA Grapalat" w:eastAsia="Times New Roman" w:hAnsi="GHEA Grapalat" w:cs="Arial"/>
          <w:b/>
          <w:color w:val="000000"/>
          <w:sz w:val="24"/>
          <w:szCs w:val="27"/>
          <w:lang w:val="af-ZA"/>
        </w:rPr>
        <w:t xml:space="preserve">         </w:t>
      </w:r>
      <w:r w:rsidRPr="00532D6C">
        <w:rPr>
          <w:rFonts w:ascii="GHEA Grapalat" w:eastAsia="Times New Roman" w:hAnsi="GHEA Grapalat" w:cs="Franklin Gothic Medium Cond"/>
          <w:b/>
          <w:color w:val="000000"/>
          <w:sz w:val="24"/>
          <w:szCs w:val="27"/>
          <w:lang w:val="af-ZA"/>
        </w:rPr>
        <w:t>»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 xml:space="preserve"> ծածկագրով գնանշման հարցման հրավերը, այդ թվում կնքվելիք  պայմանագրի նախագիծը</w:t>
      </w:r>
      <w:r w:rsidRPr="00532D6C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</w:t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  <w:t xml:space="preserve">     </w:t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  <w:t xml:space="preserve">           </w:t>
      </w: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-ն առաջարկում է</w:t>
      </w:r>
      <w:r w:rsidRPr="00532D6C">
        <w:rPr>
          <w:rFonts w:ascii="GHEA Grapalat" w:eastAsia="Times New Roman" w:hAnsi="GHEA Grapalat" w:cs="Arial"/>
          <w:sz w:val="24"/>
          <w:szCs w:val="24"/>
          <w:lang w:val="hy-AM"/>
        </w:rPr>
        <w:t xml:space="preserve">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en-US"/>
        </w:rPr>
      </w:pPr>
      <w:bookmarkStart w:id="8" w:name="_Hlk23147299"/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                            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>մասնակցի</w:t>
      </w:r>
      <w:r w:rsidRPr="00532D6C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>անվանումը</w:t>
      </w:r>
    </w:p>
    <w:bookmarkEnd w:id="8"/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es-ES"/>
        </w:rPr>
        <w:t>պայմանագիրը կատարել ներքոհիշյալ ընդհանուր գներով.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ՀՀ</w:t>
      </w:r>
      <w:r w:rsidRPr="00532D6C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s-ES"/>
        </w:rPr>
        <w:t>դրամ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2000"/>
        <w:gridCol w:w="1276"/>
        <w:gridCol w:w="1332"/>
      </w:tblGrid>
      <w:tr w:rsidR="00532D6C" w:rsidRPr="004C0DFD" w:rsidTr="00532D6C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Չափա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-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24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բաժինների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համարները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Ապրանքի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hy-AM"/>
              </w:rPr>
              <w:t>Ա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րժեք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</w:pPr>
            <w:r w:rsidRPr="00532D6C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16"/>
                <w:szCs w:val="16"/>
                <w:lang w:val="af-ZA"/>
              </w:rPr>
              <w:t>ինքնարժեքի</w:t>
            </w:r>
            <w:r w:rsidRPr="00532D6C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6"/>
                <w:szCs w:val="16"/>
                <w:lang w:val="af-ZA"/>
              </w:rPr>
              <w:t>և</w:t>
            </w:r>
            <w:r w:rsidRPr="00532D6C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6"/>
                <w:szCs w:val="16"/>
                <w:lang w:val="af-ZA"/>
              </w:rPr>
              <w:t>կանխատեսվող</w:t>
            </w:r>
            <w:r w:rsidRPr="00532D6C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6"/>
                <w:szCs w:val="16"/>
                <w:lang w:val="af-ZA"/>
              </w:rPr>
              <w:t>շահույթի</w:t>
            </w:r>
            <w:r w:rsidRPr="00532D6C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6"/>
                <w:szCs w:val="16"/>
                <w:lang w:val="af-ZA"/>
              </w:rPr>
              <w:t>հանրագումարը</w:t>
            </w:r>
            <w:r w:rsidRPr="00532D6C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>)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և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ԱԱՀ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**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և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Ընդհանուր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գինը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և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532D6C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532D6C" w:rsidRPr="00532D6C" w:rsidTr="00532D6C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>5</w:t>
            </w:r>
            <w:r w:rsidRPr="00532D6C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=3+4</w:t>
            </w:r>
          </w:p>
        </w:tc>
      </w:tr>
      <w:tr w:rsidR="00532D6C" w:rsidRPr="004C0DFD" w:rsidTr="00532D6C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>&lt;&lt;</w:t>
            </w:r>
            <w:r w:rsidRPr="00532D6C">
              <w:rPr>
                <w:rFonts w:ascii="GHEA Grapalat" w:eastAsia="Times New Roman" w:hAnsi="GHEA Grapalat" w:cs="Arial"/>
                <w:sz w:val="20"/>
                <w:szCs w:val="24"/>
                <w:u w:val="single"/>
                <w:vertAlign w:val="subscript"/>
                <w:lang w:val="es-ES"/>
              </w:rPr>
              <w:t>Գնման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4"/>
                <w:u w:val="single"/>
                <w:vertAlign w:val="subscript"/>
                <w:lang w:val="es-ES"/>
              </w:rPr>
              <w:t>առարկայի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4"/>
                <w:u w:val="single"/>
                <w:vertAlign w:val="subscript"/>
                <w:lang w:val="es-ES"/>
              </w:rPr>
              <w:t>չափաբաժնի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4"/>
                <w:u w:val="single"/>
                <w:vertAlign w:val="subscript"/>
                <w:lang w:val="es-ES"/>
              </w:rPr>
              <w:t>անվանում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N1&gt;&gt;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7695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  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___________________________________________ 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</w:t>
      </w:r>
      <w:r w:rsidRPr="00E7695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    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                                                    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մասնակցի</w:t>
      </w:r>
      <w:r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անվանումը</w:t>
      </w:r>
      <w:r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ղեկավարի</w:t>
      </w:r>
      <w:r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պաշտոնը</w:t>
      </w:r>
      <w:r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անուն</w:t>
      </w:r>
      <w:r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ազգանունը</w:t>
      </w:r>
      <w:r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)                                                       </w:t>
      </w:r>
      <w:r w:rsidRPr="00532D6C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ստորագրությունը</w:t>
      </w:r>
      <w:r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  <w:r w:rsidRPr="00532D6C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w:id="9"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</w:p>
    <w:p w:rsidR="001902F9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br w:type="page"/>
      </w:r>
    </w:p>
    <w:p w:rsidR="001902F9" w:rsidRDefault="001902F9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1902F9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lastRenderedPageBreak/>
        <w:br w:type="page"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lastRenderedPageBreak/>
        <w:t>Հավելված 4.2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>«</w:t>
      </w:r>
      <w:r w:rsidR="004C0DFD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ԼՄ-ԹՀԿՏ-ԳՀԱՊՁԲ-25/03</w:t>
      </w:r>
      <w:r w:rsidR="002D32DD">
        <w:rPr>
          <w:rFonts w:ascii="GHEA Grapalat" w:eastAsia="Times New Roman" w:hAnsi="GHEA Grapalat" w:cs="Arial"/>
          <w:b/>
          <w:color w:val="000000"/>
          <w:sz w:val="20"/>
          <w:szCs w:val="27"/>
          <w:lang w:val="af-ZA"/>
        </w:rPr>
        <w:t xml:space="preserve">         </w:t>
      </w:r>
      <w:r w:rsidRPr="00532D6C">
        <w:rPr>
          <w:rFonts w:ascii="GHEA Grapalat" w:eastAsia="Times New Roman" w:hAnsi="GHEA Grapalat" w:cs="Franklin Gothic Medium Cond"/>
          <w:b/>
          <w:color w:val="000000"/>
          <w:sz w:val="20"/>
          <w:szCs w:val="27"/>
          <w:lang w:val="af-ZA"/>
        </w:rPr>
        <w:t>»</w:t>
      </w:r>
      <w:r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ծածկագրով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գնանշման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հարցման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հրավերի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ՏՈւԺԱՆՔԻ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ՄԱՍԻՆ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ՀԱՄԱՁԱՅՆԱԳԻՐ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  (</w:t>
      </w:r>
      <w:r w:rsidRPr="00532D6C">
        <w:rPr>
          <w:rFonts w:ascii="GHEA Grapalat" w:eastAsia="Times New Roman" w:hAnsi="GHEA Grapalat" w:cs="Arial"/>
          <w:b/>
          <w:sz w:val="18"/>
          <w:szCs w:val="18"/>
          <w:lang w:val="hy-AM"/>
        </w:rPr>
        <w:t>որակավորման</w:t>
      </w:r>
      <w:r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18"/>
          <w:szCs w:val="18"/>
          <w:lang w:val="hy-AM"/>
        </w:rPr>
        <w:t>ապահովում</w:t>
      </w:r>
      <w:r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>)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ք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Երևան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/>
        <w:t xml:space="preserve">            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«</w:t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»</w:t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</w:t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20  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թ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.**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դեմս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տնօրեն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Ընկերության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անվանումը</w:t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Ընկերության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տնօրենի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անուն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ազգանունը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անձնագրային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տվյալները</w:t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գործում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կանոնադրության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հիման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վրա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` (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այսուհետև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սույնով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միակողմանի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սահմանում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հետևյալ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տուժանքի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համաձայնությունը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Հ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ամաձայնության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n-US"/>
        </w:rPr>
        <w:t>առարկան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:rsidR="00532D6C" w:rsidRPr="00532D6C" w:rsidRDefault="00532D6C" w:rsidP="00106D44">
      <w:pPr>
        <w:numPr>
          <w:ilvl w:val="1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Ընկերությունը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մասնակցում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pt-BR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>&lt;&lt;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Թումանյան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կոմունալ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տնտեսություն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ՀՈԱԿ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>-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(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այսուհետ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Պատվիրատու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կազմակերպված՝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532D6C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>«</w:t>
      </w:r>
      <w:r w:rsidR="004C0DFD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>ԼՄ-ԹՀԿՏ-ԳՀԱՊՁԲ-25/03</w:t>
      </w:r>
      <w:r w:rsidR="002D32DD">
        <w:rPr>
          <w:rFonts w:ascii="GHEA Grapalat" w:eastAsia="Times New Roman" w:hAnsi="GHEA Grapalat" w:cs="Arial"/>
          <w:b/>
          <w:color w:val="000000"/>
          <w:sz w:val="24"/>
          <w:szCs w:val="27"/>
          <w:lang w:val="af-ZA"/>
        </w:rPr>
        <w:t xml:space="preserve">         </w:t>
      </w:r>
      <w:r w:rsidRPr="00532D6C">
        <w:rPr>
          <w:rFonts w:ascii="GHEA Grapalat" w:eastAsia="Times New Roman" w:hAnsi="GHEA Grapalat" w:cs="Franklin Gothic Medium Cond"/>
          <w:b/>
          <w:color w:val="000000"/>
          <w:sz w:val="24"/>
          <w:szCs w:val="27"/>
          <w:lang w:val="af-ZA"/>
        </w:rPr>
        <w:t>»</w:t>
      </w:r>
      <w:r w:rsidRPr="00532D6C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ծածկագրով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գնման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ընթացակարգին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pt-BR"/>
        </w:rPr>
        <w:t xml:space="preserve">                                                     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Որպես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գնման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ընթացակարգի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արդյունքում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ընտրված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մասնակից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կնքվելիք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պայմանագրով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նախատեսված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պարտավորությունների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կատարման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համար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անհրաժեշտ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որակավորման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ապահովում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Ընկերությունը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Պատվիրատուին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ներկայացնում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տուժանքի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վճարման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լրացված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հաստատված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Ընկերությունը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սույն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տուժանքի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համաձայնագ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ր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ի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կից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ներկայացվող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վճարման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այսուհետ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Պահանջագիր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ստորագրմամբ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անհետկանչելիորեն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համաձայնվում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որ՝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ստորագրմամբ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Ընկերությունը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տալիս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իր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հավաստումը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>«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Վճարման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պայմանները</w:t>
      </w:r>
      <w:r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>»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դաշտում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լրացված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>«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ակցեպտավորված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վճարման</w:t>
      </w:r>
      <w:r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>»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համար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որի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դեպքում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նշված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գումարի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գանձման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հետ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կապված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Ընկերությանը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սպասարկող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/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Բանկը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` /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այսուհետ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Բանկ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ստացված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չի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ներկայացնում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Ընկերությանը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լրացուցիչ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համաձայնություն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ստանալու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համար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քանի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որ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վրա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արդեն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դրվել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ստորագրությունը՝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ակցեպտավորման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նպատակով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բ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հիմք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հանդիսանում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Բանկի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համար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Պահանջագրով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նշված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ամբողջ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գումարը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Ընկերության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հաշվից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գանձելու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համար՝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առանց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լրացուցիչ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ակցեպտավորման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Ընկերությունը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չի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գրավոր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կամ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այլ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եղանակով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Բանկին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կարգադրել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վրա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դրված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իր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ակցեպտը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հետ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կանչելու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մասին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դ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Ընկերությունը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հավաստում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որ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ակցեպտավորել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տուժանքի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ամբողջ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գումարով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Ընկերությունը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սույնով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համաձայնում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Բանկը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որևէ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պատասխանատվություն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չի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կրում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Պատվիրատուի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ներկայացված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իրավաչափության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վավերականության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ներկայացման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ժամկետների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կատարումն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ապահովելու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համար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Բանկի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իրականացվող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գործողությունների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համար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1.4 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գնման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ընթացակարգի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արդյունքում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կնքված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պայմանագիրը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չկատարելու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կամ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ոչ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պատշաճ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կատարելու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դեպքում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եթե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այն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հանգեցնում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Պատվիրատուի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պայմանագրի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միակողմանի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լուծման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Պատվիրատուն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տուժանքի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բնօրինակներով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ներկայացնում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Բանկին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այդ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մասին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գրավոր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տեղեկացնելով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Ընկերությանը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տուժանքի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էլեկտրոնային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թվային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ստորագրությամբ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հաստատված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լինելու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դեպքում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դրանք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Բանկին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ներկայացվում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էլեկտրոնային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կրիչներով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ինչպես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նաև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դրանցից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արտատպված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թղթային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տարբերակներով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:rsidR="00532D6C" w:rsidRPr="00532D6C" w:rsidRDefault="00532D6C" w:rsidP="00106D44">
      <w:pPr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Պատվիրատուն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բանկին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ներկայացնել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այլ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լրացուցիչ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փաստաթղթեր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1.6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Բանկի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ահանջագրում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նշված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գումարի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վճարման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հետևանքով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առաջացած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ռիսկերի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կրած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վնասների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բացասական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հետևանքների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համար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Բանկը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որևէ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պատասխանատվություն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չի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կրում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Բանկը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պարտավոր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չէ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ստուգելու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պայմանագրի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պայմանները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խախտելու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փաստերը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1.7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Այն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դեպքում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>,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երբ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հաշվի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միջոցները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չեն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բավարարում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՝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բանկը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վճարման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ստանալուց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հետո՝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2 (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երկու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աշխատանքային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օրվա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ընթացքում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պետք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տեղեկացնի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Պատվիրատուին՝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գրավոր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ձևով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1.8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Բանկ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ներկայացնելուց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հետո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Բանկից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անկախ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պատճառներով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տասն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աշխատանքային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օրվա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ընթացքում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Պատվիրատուին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գումարը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չվճարվելու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դեպքում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Պատվիրատուն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չվճարման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հետ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կապված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մասին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տեղեկությունները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փոխանցում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&lt;&lt;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ԱՔՌԱ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Քրեդիթ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Ռեփորթինգ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ՓԲԸ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Վարկային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բյուրո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>):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</w:pPr>
      <w:r w:rsidRPr="00532D6C">
        <w:rPr>
          <w:rFonts w:ascii="GHEA Grapalat" w:eastAsia="Times New Roman" w:hAnsi="GHEA Grapalat" w:cs="Arial"/>
          <w:b/>
          <w:bCs/>
          <w:sz w:val="20"/>
          <w:szCs w:val="20"/>
          <w:lang w:val="en-US"/>
        </w:rPr>
        <w:t>Այլ</w:t>
      </w:r>
      <w:r w:rsidRPr="00532D6C"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b/>
          <w:bCs/>
          <w:sz w:val="20"/>
          <w:szCs w:val="20"/>
          <w:lang w:val="en-US"/>
        </w:rPr>
        <w:t>պայմաններ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proofErr w:type="gramStart"/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>2.1</w:t>
      </w:r>
      <w:proofErr w:type="gramEnd"/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անհետկանչելի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,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ուժի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մեջ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մտնում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վավերացման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պահից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ուժի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մեջ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մինչև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Պատվիրատուի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կնքված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պայմանագրի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կատարման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արդյունքը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ամբողջական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ընդունվելու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օրվան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հաջորդող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քսաներորդ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աշխատանքային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օրը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ներառյալ։</w:t>
      </w:r>
      <w:r w:rsidRPr="00532D6C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2.2.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Պատվիրատուի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Բանկին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ներկայացնելով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Պատվիրատուի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հավաստվում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Ընկերությունը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թույլ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տվել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պայմանագրային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պարտավորությունների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խախտում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իսկ</w:t>
      </w:r>
    </w:p>
    <w:p w:rsidR="00532D6C" w:rsidRPr="00532D6C" w:rsidDel="00A13215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հավաստվում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տուժանքի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պատշաճ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ստորագրված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իրավասու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անձի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Համաձայնագրի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կապակցությամբ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ծագած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վեճերը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լուծվում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բանակցությունների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միջոցով։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Համաձայնություն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ձեռք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չբերելու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դեպքում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վեճերը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լուծվում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դատական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կարգով։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հասցեն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բանկային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վավերապայմանները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 </w:t>
      </w:r>
      <w:r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>ընկերության</w:t>
      </w:r>
      <w:r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>անվանումը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</w:t>
      </w:r>
      <w:r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>ընկերության</w:t>
      </w:r>
      <w:r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>հասցեն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</w:t>
      </w:r>
      <w:r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>ընկերությանը</w:t>
      </w:r>
      <w:r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>սպասարկող</w:t>
      </w:r>
      <w:r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>բանկի</w:t>
      </w:r>
      <w:r w:rsidRPr="00532D6C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vertAlign w:val="superscript"/>
          <w:lang w:val="hy-AM"/>
        </w:rPr>
        <w:t>անվանումը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Օր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ամիս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տարի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18"/>
          <w:szCs w:val="18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  <w:r w:rsidRPr="00532D6C">
        <w:rPr>
          <w:rFonts w:ascii="GHEA Grapalat" w:eastAsia="Times New Roman" w:hAnsi="GHEA Grapalat" w:cs="Sylfaen"/>
          <w:sz w:val="16"/>
          <w:szCs w:val="16"/>
          <w:lang w:val="hy-AM"/>
        </w:rPr>
        <w:t xml:space="preserve">*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լրացվում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հանձնաժողովի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քարտուղարի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մինչև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հրավերը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տեղեկագրում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16"/>
          <w:lang w:val="hy-AM"/>
        </w:rPr>
        <w:t>հրապարակելը</w:t>
      </w:r>
      <w:r w:rsidRPr="00532D6C">
        <w:rPr>
          <w:rFonts w:ascii="GHEA Grapalat" w:eastAsia="Times New Roman" w:hAnsi="GHEA Grapalat" w:cs="Times New Roman"/>
          <w:sz w:val="16"/>
          <w:szCs w:val="16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 xml:space="preserve">1.                                                             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ՎՃԱՐՄԱՆ ՊԱՀԱՆՋԱԳԻՐ</w:t>
            </w:r>
            <w:r w:rsidRPr="00532D6C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Թիվ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532D6C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Ներկայացման ամսաթիվը` 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"___" </w:t>
            </w:r>
            <w:r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>թ</w:t>
            </w:r>
            <w:r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532D6C" w:rsidRPr="00532D6C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անվանումը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ազգանուն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Ընկերություն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532D6C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5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սպասարկող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Ֆինանսական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կազմակերպություն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532D6C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6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 համարը`</w:t>
            </w: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 ՀՎՀՀ`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 ՀԾՀ`</w:t>
            </w: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9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անվանումը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ազգանուն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`  &lt;&lt;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Թումանյան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կոմունալ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տնտեսություն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&gt;&gt;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ՀՈԱԿ</w:t>
            </w: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Շահառուի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ՀԾՀ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532D6C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11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Շահառուի ՀՎՀՀ` </w:t>
            </w:r>
          </w:p>
        </w:tc>
      </w:tr>
      <w:tr w:rsidR="00532D6C" w:rsidRPr="00532D6C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w:type="gramStart"/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սպասարկող</w:t>
            </w:r>
            <w:proofErr w:type="gramEnd"/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Ֆինանսական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կազմակերպություն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`  </w:t>
            </w:r>
          </w:p>
        </w:tc>
      </w:tr>
      <w:tr w:rsidR="00532D6C" w:rsidRPr="00532D6C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հշ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N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  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Գումարը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թվերով և բառերով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Ակցեպտավորված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գումարը</w:t>
            </w:r>
            <w:proofErr w:type="gramStart"/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proofErr w:type="gramEnd"/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թվերով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և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բառերով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նախատեսված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նշված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գումարի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մասնակի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կիրառվում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>6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Արժույթը (բառերով և կոդով)`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Գործարքի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նպատակը</w:t>
            </w:r>
            <w:proofErr w:type="gramStart"/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950D0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(</w:t>
            </w:r>
            <w:proofErr w:type="gramEnd"/>
            <w:r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  <w:t>որակավորման</w:t>
            </w:r>
            <w:r w:rsidRPr="00950D0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  <w:t>ապահովմ</w:t>
            </w:r>
            <w:r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ան</w:t>
            </w:r>
            <w:r w:rsidRPr="00532D6C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համար</w:t>
            </w:r>
            <w:r w:rsidRPr="00950D0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)</w:t>
            </w:r>
          </w:p>
        </w:tc>
      </w:tr>
      <w:tr w:rsidR="00532D6C" w:rsidRPr="00532D6C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կատարման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հիմքերը՝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Փաստաթղթերի անվանումը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,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այդ թվում՝ տուժանքի մասին համաձայնագիրը, դրանց համարները,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gramStart"/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այմանագրի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ծածկագիրը</w:t>
            </w:r>
            <w:proofErr w:type="gramEnd"/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որի հիման վրա կատարվում է  գանձումը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)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532D6C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532D6C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պայմանները՝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ակցեպտավորված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&gt;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532D6C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Առդիր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էջերի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քանակը՝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էջ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532D6C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532D6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> 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22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ստորագրությունները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22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1.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532D6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> 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ստորագրությունները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1.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                                                               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532D6C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2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>ա</w:t>
            </w: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 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Շահառուին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>ա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 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Վճարողին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/____________________/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 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4C0DFD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>24.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"___" </w:t>
            </w:r>
            <w:r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>թ</w:t>
            </w:r>
            <w:r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      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Կատարման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ամսաթիվը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`           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"___" </w:t>
            </w:r>
            <w:r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>թ</w:t>
            </w:r>
            <w:r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Վճարման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պահանջագիրը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լրացվում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համաձայն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հրավերով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Franklin Gothic Medium Cond"/>
          <w:sz w:val="16"/>
          <w:szCs w:val="24"/>
          <w:lang w:val="hy-AM"/>
        </w:rPr>
        <w:t>«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Վճարման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պահանջագրի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պարտադիր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վավերապայմանների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լրացման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կարգի</w:t>
      </w:r>
      <w:r w:rsidRPr="00532D6C">
        <w:rPr>
          <w:rFonts w:ascii="GHEA Grapalat" w:eastAsia="Times New Roman" w:hAnsi="GHEA Grapalat" w:cs="Franklin Gothic Medium Cond"/>
          <w:sz w:val="16"/>
          <w:szCs w:val="24"/>
          <w:lang w:val="hy-AM"/>
        </w:rPr>
        <w:t>»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w:rsidRPr="00532D6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w:type="page"/>
      </w:r>
      <w:r w:rsidRPr="00532D6C">
        <w:rPr>
          <w:rFonts w:ascii="GHEA Grapalat" w:eastAsia="Times New Roman" w:hAnsi="GHEA Grapalat" w:cs="Arial"/>
          <w:b/>
          <w:lang w:val="hy-AM"/>
        </w:rPr>
        <w:lastRenderedPageBreak/>
        <w:t>Վճարման</w:t>
      </w:r>
      <w:r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532D6C">
        <w:rPr>
          <w:rFonts w:ascii="GHEA Grapalat" w:eastAsia="Times New Roman" w:hAnsi="GHEA Grapalat" w:cs="Arial"/>
          <w:b/>
          <w:lang w:val="hy-AM"/>
        </w:rPr>
        <w:t>պահանջագրի</w:t>
      </w:r>
      <w:r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532D6C">
        <w:rPr>
          <w:rFonts w:ascii="GHEA Grapalat" w:eastAsia="Times New Roman" w:hAnsi="GHEA Grapalat" w:cs="Arial"/>
          <w:b/>
          <w:lang w:val="hy-AM"/>
        </w:rPr>
        <w:t>պարտադիր</w:t>
      </w:r>
      <w:r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532D6C">
        <w:rPr>
          <w:rFonts w:ascii="GHEA Grapalat" w:eastAsia="Times New Roman" w:hAnsi="GHEA Grapalat" w:cs="Arial"/>
          <w:b/>
          <w:lang w:val="hy-AM"/>
        </w:rPr>
        <w:t>վավերապայմանները</w:t>
      </w:r>
      <w:r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532D6C">
        <w:rPr>
          <w:rFonts w:ascii="GHEA Grapalat" w:eastAsia="Times New Roman" w:hAnsi="GHEA Grapalat" w:cs="Arial"/>
          <w:b/>
          <w:lang w:val="hy-AM"/>
        </w:rPr>
        <w:t>և</w:t>
      </w:r>
      <w:r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532D6C">
        <w:rPr>
          <w:rFonts w:ascii="GHEA Grapalat" w:eastAsia="Times New Roman" w:hAnsi="GHEA Grapalat" w:cs="Arial"/>
          <w:b/>
          <w:lang w:val="hy-AM"/>
        </w:rPr>
        <w:t>լրացման</w:t>
      </w:r>
      <w:r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532D6C">
        <w:rPr>
          <w:rFonts w:ascii="GHEA Grapalat" w:eastAsia="Times New Roman" w:hAnsi="GHEA Grapalat" w:cs="Arial"/>
          <w:b/>
          <w:lang w:val="hy-AM"/>
        </w:rPr>
        <w:t>ուղեցույցը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&lt;&lt;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պահանջագիր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փաստաթղթի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Նշված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դաշտի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վավերապայմանի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առկայությունը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Վավերապայմանի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լրացման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պահանջը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գնումների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գործընթացի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հետ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կապված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Վավերապայմանը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լրացնող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կողմը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`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շահառուն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կամ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վճարողը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գնումների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գործընթացի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հետ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կապված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Փաստաթղթի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Փաստաթղթի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վրա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&gt;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ներկայացնելիս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օրը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անվանումը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անձի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անունը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պետք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գանձվի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նշված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գումարը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անունը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ազգանունը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եթե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ֆիզիկական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անձ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անվանումը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եթե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իրավաբանական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անձ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Նշվում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նաև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այլ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տվյալներ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ըստ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անհրաժեշտության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: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անվանումը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իրեն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կազմակերպությունում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որից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պետք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գանձվի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նշված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գումարը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Հայաստանի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Հանրապետության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նորմատիվ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իրավական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ակտերով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սահմաված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դեպքերում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երբ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հանդիսանում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հաշվառված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Հայաստանի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Հանրապետության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նորմատիվ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իրավական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ակտերով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սահմանված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դեպքերում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երբ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/>
              <w:t>վճարողը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հանդիսանում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ֆիզիկական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/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անվանումը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հանդիսացող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անձի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վճարումը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ստացողի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անվանումը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Նշվում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նաև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այլ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տվյալներ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ըստ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գնումների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հետ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կապված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գործընթացում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Հայաստանի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Հանրապետության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նորմատիվ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իրավական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ակտերով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սահմանված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դեպքերում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երբ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հանդիսանում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հաշվառված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հարկատու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անվանումը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գանձապետական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վրա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պետք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փոխանցվեն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գանձված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գումարը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թվերով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և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բառերով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ենթակա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Ակցեպտավորված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գումարը՝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թվերով և բառերով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նախատեսված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նշված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գումարի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մասնակի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գնումների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հետ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կապված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կիրառվում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եւ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կիրառվում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արժույթը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բառերով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և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կոդով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գործարքի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«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որակավորման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ապահովման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»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հրավերով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կատարման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հիմքերը՝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նշված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գումարի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գանձման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և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հիմք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հանդիսացող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փաստաթղթի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տվյալները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որոնց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հիման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վրա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ներկայացնում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հիմք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հանդիսացող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պայմանագրի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գնման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ընթացակարգի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ծածկագիրը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ըստ տուժանքի մասին համաձայնագրի,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շահառու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Del="0010680B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պայմանները՝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&lt;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ակցեպտավորված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բառերը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նշանակում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ստորագրելով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պահանջագիրը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նախապես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տալիս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իր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համաձայնությունը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նշված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գումարը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իր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հաշվից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գանձելու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առդիր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էջերի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փաստաթղթերի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էջերի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քանակը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որոնք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պետք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տրամադրվեն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բանկին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Եթ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լրացվել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կատարման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հիմքեր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դաշտը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ապա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այս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տվյալը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պարտադիր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դաշտը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ներկայացման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դեպքում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Ընդ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եթե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պայմաններ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դաշտում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նշված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ակցեպտավորված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ապա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ստորագրելով՝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նախապես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համաձայնվում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նշված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գումարը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հաշվից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գանձելու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էլեկտրոնային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ներկայացման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դեպքում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այս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դաշտում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էլեկտրոնային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ստորագրությունը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ստորագրվում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էլեկտրոնային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ստորագրությունը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կնիքի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առկայության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երբ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ներկայացնում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կնքվում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՝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կնիքի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առկայության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կնքվում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բանկ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աշխատակցի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լի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նելու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lastRenderedPageBreak/>
              <w:t>դրոշմա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կնիքը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/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/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լի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նելու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/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կատարման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ամսաթիվը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ժամը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նշվում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կատարման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ամսաթիվը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ժամը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աշխատակցի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ելու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որտեղ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աշխատակցի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շահառռւին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դրոշմա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վերջինիս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ելու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որտեղ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դրոշմակնիքը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շահառռւին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ամսաթիվը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ժամը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վերջինիս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ելու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որտեղ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սույն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տվյալները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lastRenderedPageBreak/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GHEA Grapalat"/>
          <w:sz w:val="18"/>
          <w:szCs w:val="18"/>
          <w:lang w:val="hy-AM"/>
        </w:rPr>
      </w:pPr>
      <w:r w:rsidRPr="00532D6C">
        <w:rPr>
          <w:rFonts w:ascii="GHEA Grapalat" w:eastAsia="Times New Roman" w:hAnsi="GHEA Grapalat" w:cs="Arial"/>
          <w:b/>
          <w:sz w:val="24"/>
          <w:szCs w:val="24"/>
          <w:lang w:val="hy-AM"/>
        </w:rPr>
        <w:t>Հավելված</w:t>
      </w:r>
      <w:r w:rsidRPr="00532D6C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5.1</w:t>
      </w:r>
    </w:p>
    <w:p w:rsidR="00532D6C" w:rsidRPr="00532D6C" w:rsidRDefault="004C0DFD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ԼՄ-ԹՀԿՏ-ԳՀԱՊՁԲ-25/03</w:t>
      </w:r>
      <w:r w:rsidR="00532D6C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ծածկագրով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գնանշման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հարցման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հրավերի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ՏՈւԺԱՆՔԻ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ՄԱՍԻՆ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ՀԱՄԱՁԱՅՆԱԳԻՐ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  (</w:t>
      </w:r>
      <w:r w:rsidRPr="00532D6C">
        <w:rPr>
          <w:rFonts w:ascii="GHEA Grapalat" w:eastAsia="Times New Roman" w:hAnsi="GHEA Grapalat" w:cs="Arial"/>
          <w:b/>
          <w:sz w:val="18"/>
          <w:szCs w:val="18"/>
          <w:lang w:val="hy-AM"/>
        </w:rPr>
        <w:t>պայմանագրի</w:t>
      </w:r>
      <w:r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18"/>
          <w:szCs w:val="18"/>
          <w:lang w:val="hy-AM"/>
        </w:rPr>
        <w:t>ապահովում</w:t>
      </w:r>
      <w:r w:rsidRPr="00532D6C">
        <w:rPr>
          <w:rFonts w:ascii="GHEA Grapalat" w:eastAsia="Times New Roman" w:hAnsi="GHEA Grapalat" w:cs="GHEA Grapalat"/>
          <w:b/>
          <w:sz w:val="18"/>
          <w:szCs w:val="18"/>
          <w:lang w:val="hy-AM"/>
        </w:rPr>
        <w:t>)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ք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Երևան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ab/>
        <w:t xml:space="preserve">            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«</w:t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»</w:t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</w:t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20  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թ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.**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դեմս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տնօրեն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Ընկերության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անվանումը</w:t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Ընկերության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տնօրենի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անուն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ազգանունը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անձնագրային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տվյալները</w:t>
      </w:r>
      <w:r w:rsidRPr="00532D6C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գործում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կանոնադրության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հիման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վրա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` (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այսուհետև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սույնով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միակողմանի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սահմանում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հետևյալ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տուժանքի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համաձայնությունը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1.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Համաձայնության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առարկան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:rsidR="00532D6C" w:rsidRPr="00532D6C" w:rsidRDefault="00532D6C" w:rsidP="00106D44">
      <w:pPr>
        <w:numPr>
          <w:ilvl w:val="1"/>
          <w:numId w:val="3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Ընկերությունը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մասնակցում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&lt;&lt;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Թումանյան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կոմունալ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տնտեսություն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ՀՈԱԿ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>-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(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այսուհետ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Պատվիրատու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կազմակերպված՝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532D6C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>«</w:t>
      </w:r>
      <w:r w:rsidR="004C0DFD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>ԼՄ-ԹՀԿՏ-ԳՀԱՊՁԲ-25/03</w:t>
      </w:r>
      <w:r w:rsidR="002D32DD">
        <w:rPr>
          <w:rFonts w:ascii="GHEA Grapalat" w:eastAsia="Times New Roman" w:hAnsi="GHEA Grapalat" w:cs="Arial"/>
          <w:b/>
          <w:color w:val="000000"/>
          <w:sz w:val="24"/>
          <w:szCs w:val="27"/>
          <w:lang w:val="af-ZA"/>
        </w:rPr>
        <w:t xml:space="preserve">         </w:t>
      </w:r>
      <w:r w:rsidRPr="00532D6C">
        <w:rPr>
          <w:rFonts w:ascii="GHEA Grapalat" w:eastAsia="Times New Roman" w:hAnsi="GHEA Grapalat" w:cs="Franklin Gothic Medium Cond"/>
          <w:b/>
          <w:color w:val="000000"/>
          <w:sz w:val="24"/>
          <w:szCs w:val="27"/>
          <w:lang w:val="af-ZA"/>
        </w:rPr>
        <w:t>»</w:t>
      </w:r>
      <w:r w:rsidRPr="00532D6C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ծածկագրով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գնման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ընթացակարգին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Որպես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գնման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ընթացակարգի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արդյունքում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կնքվելիք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պայմանագրի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կատարման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ապահովում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Ընկերությունը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Պատվիրատուին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ներկայացնում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տուժանքի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վճարման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լրացված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հաստատված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Ընկերությունը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սույն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տուժանքի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համաձայնագ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ր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ի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կից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ներկայացվող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վճարման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այսուհետ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Պահանջագիր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ստորագրմամբ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անհետկանչելիորեն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համաձայնվում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որ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ստորագրմամբ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Ընկերությունը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տալիս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իր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հավաստումը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>«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Վճարման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պայմանները</w:t>
      </w:r>
      <w:r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>»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դաշտում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լրացված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«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ակցեպտավորված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վճարման</w:t>
      </w:r>
      <w:r w:rsidRPr="00532D6C">
        <w:rPr>
          <w:rFonts w:ascii="GHEA Grapalat" w:eastAsia="Times New Roman" w:hAnsi="GHEA Grapalat" w:cs="Franklin Gothic Medium Cond"/>
          <w:color w:val="000000"/>
          <w:sz w:val="20"/>
          <w:szCs w:val="20"/>
          <w:lang w:val="hy-AM"/>
        </w:rPr>
        <w:t>»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համար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որի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դեպքում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նշված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գումարի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գանձման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հետ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կապված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Ընկերությանը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սպասարկող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/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Բանկը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` /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այսուհետ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Բանկ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ստացված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չի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ներկայացնում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Ընկերությանը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լրացուցիչ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համաձայնություն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ստանալու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համար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քանի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որ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վրա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արդեն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դրվել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ստորագրությունը՝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ակցեպտավորման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նպատակով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բ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հիմք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հանդիսանում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Բանկի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համար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Պահանջագրով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նշված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ամբողջ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գումարը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Ընկերության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հաշվից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գանձելու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համար՝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առանց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լրացուցիչ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ակցեպտավորման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Ընկերությունը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չի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գրավոր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կամ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այլ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եղանակով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Բանկին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կարգադրել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վրա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դրված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իր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ակցեպտը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հետ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կանչելու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մասին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դ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pt-BR"/>
        </w:rPr>
        <w:t>Ընկերությունը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հավաստում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որ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ակցեպտավորել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տուժանքի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ամբողջ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գումարով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Ընկերությունը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սույնով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համաձայնում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Բանկը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որևէ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պատասխանատվություն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չի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կրում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Պատվիրատուի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ներկայացված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իրավաչափության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վավերականության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ներկայացման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ժամկետների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կատարումն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ապահովելու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համար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Բանկի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իրականացվող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գործողությունների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համար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</w:p>
    <w:p w:rsidR="00532D6C" w:rsidRPr="00532D6C" w:rsidRDefault="00532D6C" w:rsidP="00106D44">
      <w:pPr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գնման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ընթացակարգի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արդյունքում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կնքված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պայմանագիրը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չկատարելու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կամ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ոչ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պատշաճ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կատարելու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դեպքում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Պատվիրատուն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տուժանքի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բնօրինակներով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ներկայացնում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Բանկին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այդ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մասին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գրավոր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տեղեկացնելով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Ընկերությանը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տուժանքի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էլեկտրոնային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թվային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ստորագրությամբ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հաստատված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լինելու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դեպքում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դրանք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Բանկին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են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ներկայացվում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էլեկտրոնային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կրիչներով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ինչպես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նաև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դրանցից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արտատպված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թղթային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տարբերակներով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:rsidR="00532D6C" w:rsidRPr="00532D6C" w:rsidRDefault="00532D6C" w:rsidP="00106D44">
      <w:pPr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Պատվիրատուն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բանկին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կարող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ներկայացնել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այլ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լրացուցիչ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  <w:t>փաստաթղթեր</w:t>
      </w:r>
      <w:r w:rsidRPr="00532D6C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Բանկի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ահանջագրում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նշված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գումարի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վճարման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հետևանքով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առաջացած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ռիսկերի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կրած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վնասների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բացասական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հետևանքների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համար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Բանկը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որևէ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պատասխանատվություն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չի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կրում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Բանկը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պարտավոր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չէ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ստուգելու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պայմանագրի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պայմանները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խախտելու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փաստերը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Այն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դեպքում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>,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երբ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հաշվի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միջոցները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չեն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բավարարում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՝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բանկը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վճարման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ստանալուց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հետո՝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2 (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երկու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աշխատանքային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օրվա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ընթացքում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պետք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տեղեկացնի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Պատվիրատուին՝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գրավոր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/>
        </w:rPr>
        <w:t>ձևով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:rsidR="00532D6C" w:rsidRPr="00532D6C" w:rsidRDefault="00532D6C" w:rsidP="00106D44">
      <w:pPr>
        <w:numPr>
          <w:ilvl w:val="1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Բանկ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ներկայացնելուց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հետո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Բանկից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անկախ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պատճառներով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տասն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աշխատանքային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օրվա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ընթացքում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Պատվիրատուին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գումարը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չվճարվելու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դեպքում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Պատվիրատուն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չվճարման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հետ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կապված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մասին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տեղեկությունները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փոխանցում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&lt;&lt;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ԱՔՌԱ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Քրեդիթ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Ռեփորթինգ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ՓԲԸ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Վարկային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pt-BR"/>
        </w:rPr>
        <w:t>բյուրո</w:t>
      </w:r>
      <w:r w:rsidRPr="00532D6C">
        <w:rPr>
          <w:rFonts w:ascii="GHEA Grapalat" w:eastAsia="Times New Roman" w:hAnsi="GHEA Grapalat" w:cs="GHEA Grapalat"/>
          <w:sz w:val="20"/>
          <w:szCs w:val="20"/>
          <w:lang w:val="pt-BR"/>
        </w:rPr>
        <w:t>):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2. </w:t>
      </w:r>
      <w:r w:rsidRPr="00532D6C">
        <w:rPr>
          <w:rFonts w:ascii="GHEA Grapalat" w:eastAsia="Times New Roman" w:hAnsi="GHEA Grapalat" w:cs="Arial"/>
          <w:b/>
          <w:bCs/>
          <w:sz w:val="20"/>
          <w:szCs w:val="20"/>
          <w:lang w:val="hy-AM"/>
        </w:rPr>
        <w:t>Այլ</w:t>
      </w:r>
      <w:r w:rsidRPr="00532D6C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bCs/>
          <w:sz w:val="20"/>
          <w:szCs w:val="20"/>
          <w:lang w:val="hy-AM"/>
        </w:rPr>
        <w:t>պայմաններ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lastRenderedPageBreak/>
        <w:t xml:space="preserve">2.1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անհետկանչելի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ուժի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մեջ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մտնում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վավերացման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ուժի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մեջ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մինչև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կնքվելիք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պայմանագրով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ստանձնվող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պարտավորությունների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ամբողջական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կատարման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վերջին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օրվան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հաջորդող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քսաներորդ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աշխատանքային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օրը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ներառյալ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2.2.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Պատվիրատուի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Վճարող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Բանկին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ներկայացնելով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Պատվիրատուի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հավաստվում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Ընկերությունը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թույլ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տվել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պայմանագրային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պարտավորությունների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խախտում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իսկ</w:t>
      </w:r>
    </w:p>
    <w:p w:rsidR="00532D6C" w:rsidRPr="00532D6C" w:rsidDel="00A13215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հավաստվում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որ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տուժանքի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համաձայնագիրը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Պահանջագիրը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պատշաճ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ստորագրված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իրավասու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անձի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Սույն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Համաձայնագրի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կապակցությամբ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ծագած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վեճերը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լուծվում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բանակցությունների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միջոցով։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Համաձայնություն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ձեռք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չբերելու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դեպքում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վեճերը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լուծվում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են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դատական</w:t>
      </w:r>
      <w:r w:rsidRPr="00532D6C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կարգով։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Ընկերության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հասցեն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բանկային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վավերապայմանները</w:t>
      </w:r>
      <w:r w:rsidRPr="00532D6C">
        <w:rPr>
          <w:rFonts w:ascii="GHEA Grapalat" w:eastAsia="Times New Roman" w:hAnsi="GHEA Grapalat" w:cs="GHEA Grapalat"/>
          <w:b/>
          <w:sz w:val="20"/>
          <w:szCs w:val="20"/>
          <w:lang w:val="hy-AM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532D6C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ընկերության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անվանումը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ընկերության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հասցեն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ընկերությանը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սպասարկող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բանկի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անվանումը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ընկերության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բանկային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հաշվեհամարը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ընկերության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հարկ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վճարողի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հաշվառման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համարը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ընկերության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տնօրենի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անունը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ազգանունը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vertAlign w:val="superscript"/>
          <w:lang w:val="hy-AM"/>
        </w:rPr>
        <w:t>ստորագրությունը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Օր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ամիս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տարի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*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լրացվում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հանձնաժողովի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քարտուղարի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մինչև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հրավերը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տեղեկագրում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հրապարակելը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 xml:space="preserve">1.                                                              </w:t>
            </w:r>
            <w:r w:rsidRPr="00532D6C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ՎՃԱՐՄԱՆ ՊԱՀԱՆՋԱԳԻՐ</w:t>
            </w:r>
            <w:r w:rsidRPr="00532D6C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Թիվ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532D6C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Ներկայացման ամսաթիվը` 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"___" </w:t>
            </w:r>
            <w:r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>թ</w:t>
            </w:r>
            <w:r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532D6C" w:rsidRPr="00532D6C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անվանումը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ազգանուն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Ընկերություն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532D6C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5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սպասարկող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Ֆինանսական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կազմակերպություն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532D6C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6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 համարը`</w:t>
            </w: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 ՀՎՀՀ`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 ՀԾՀ`</w:t>
            </w: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9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անվանումը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ազգանուն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`  </w:t>
            </w:r>
            <w:r w:rsidRPr="00532D6C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>&lt;&lt;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>Թումանյան</w:t>
            </w:r>
            <w:r w:rsidRPr="00532D6C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>կոմունալ</w:t>
            </w:r>
            <w:r w:rsidRPr="00532D6C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>տնտեսություն</w:t>
            </w:r>
            <w:r w:rsidRPr="00532D6C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&gt;&gt;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>ՀՈԱԿ</w:t>
            </w:r>
          </w:p>
        </w:tc>
      </w:tr>
      <w:tr w:rsidR="00532D6C" w:rsidRPr="00532D6C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Շահառուի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ՀԾՀ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532D6C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11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Շահառուի ՀՎՀՀ`  </w:t>
            </w:r>
          </w:p>
        </w:tc>
      </w:tr>
      <w:tr w:rsidR="00532D6C" w:rsidRPr="00532D6C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w:type="gramStart"/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սպասարկող</w:t>
            </w:r>
            <w:proofErr w:type="gramEnd"/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Ֆինանսական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կազմակերպություն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`  </w:t>
            </w:r>
          </w:p>
        </w:tc>
      </w:tr>
      <w:tr w:rsidR="00532D6C" w:rsidRPr="00532D6C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հշ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N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  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Գումարը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թվերով և բառերով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Ակցեպտավորված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գումարը</w:t>
            </w:r>
            <w:proofErr w:type="gramStart"/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proofErr w:type="gramEnd"/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թվերով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և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բառերով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նախատեսված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նշված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գումարի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մասնակի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կիրառվում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>6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Արժույթը (բառերով և կոդով)`</w:t>
            </w:r>
          </w:p>
        </w:tc>
      </w:tr>
      <w:tr w:rsidR="00532D6C" w:rsidRPr="00532D6C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Գործարքի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նպատակը</w:t>
            </w:r>
            <w:proofErr w:type="gramStart"/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950D0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(</w:t>
            </w:r>
            <w:proofErr w:type="gramEnd"/>
            <w:r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պայմանագրի</w:t>
            </w:r>
            <w:r w:rsidRPr="00532D6C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կատարման</w:t>
            </w:r>
            <w:r w:rsidRPr="00950D0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  <w:t>ապահովմ</w:t>
            </w:r>
            <w:r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ան</w:t>
            </w:r>
            <w:r w:rsidRPr="00532D6C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համար</w:t>
            </w:r>
            <w:r w:rsidRPr="00950D0E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)</w:t>
            </w:r>
          </w:p>
        </w:tc>
      </w:tr>
      <w:tr w:rsidR="00532D6C" w:rsidRPr="00532D6C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կատարման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հիմքերը՝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Փաստաթղթերի անվանումը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,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այդ թվում՝ տուժանքի մասին համաձայնագիրը, դրանց համարները,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gramStart"/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այմանագրի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ծածկագիրը</w:t>
            </w:r>
            <w:proofErr w:type="gramEnd"/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որի հիման վրա կատարվում է  գանձումը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)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532D6C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532D6C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պայմանները՝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ակցեպտավորված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&gt;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532D6C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Առդիր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էջերի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քանակը՝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էջ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532D6C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532D6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> 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22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ստորագրությունները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22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</w:t>
            </w:r>
            <w:r w:rsidRPr="00950D0E">
              <w:rPr>
                <w:rFonts w:ascii="GHEA Grapalat" w:eastAsia="Times New Roman" w:hAnsi="GHEA Grapalat" w:cs="Arial"/>
                <w:sz w:val="20"/>
                <w:szCs w:val="20"/>
              </w:rPr>
              <w:t>1.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532D6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> 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ստորագրությունները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1.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                                                               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</w:t>
            </w: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532D6C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2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.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>ա</w:t>
            </w: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 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Շահառուին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950D0E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:rsidR="00532D6C" w:rsidRPr="00950D0E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950D0E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>ա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 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Վճարողին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/____________________/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 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4C0DFD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>24.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"___" </w:t>
            </w:r>
            <w:r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>թ</w:t>
            </w:r>
            <w:r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       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Կատարման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ամսաթիվը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`           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"___" </w:t>
            </w:r>
            <w:r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532D6C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532D6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en-US"/>
              </w:rPr>
              <w:t>թ</w:t>
            </w:r>
            <w:r w:rsidRPr="00532D6C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Վճարման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պահանջագիրը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լրացվում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համաձայն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հրավերով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Franklin Gothic Medium Cond"/>
          <w:sz w:val="16"/>
          <w:szCs w:val="24"/>
          <w:lang w:val="hy-AM"/>
        </w:rPr>
        <w:t>«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Վճարման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պահանջագրի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պարտադիր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վավերապայմանների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լրացման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6"/>
          <w:szCs w:val="24"/>
          <w:lang w:val="hy-AM"/>
        </w:rPr>
        <w:t>կարգի</w:t>
      </w:r>
      <w:r w:rsidRPr="00532D6C">
        <w:rPr>
          <w:rFonts w:ascii="GHEA Grapalat" w:eastAsia="Times New Roman" w:hAnsi="GHEA Grapalat" w:cs="Franklin Gothic Medium Cond"/>
          <w:sz w:val="16"/>
          <w:szCs w:val="24"/>
          <w:lang w:val="hy-AM"/>
        </w:rPr>
        <w:t>»</w:t>
      </w:r>
      <w:r w:rsidRPr="00532D6C">
        <w:rPr>
          <w:rFonts w:ascii="GHEA Grapalat" w:eastAsia="Times New Roman" w:hAnsi="GHEA Grapalat" w:cs="Times New Roman"/>
          <w:sz w:val="16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w:rsidRPr="00532D6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w:type="page"/>
      </w:r>
      <w:r w:rsidRPr="00532D6C">
        <w:rPr>
          <w:rFonts w:ascii="GHEA Grapalat" w:eastAsia="Times New Roman" w:hAnsi="GHEA Grapalat" w:cs="Arial"/>
          <w:b/>
          <w:lang w:val="hy-AM"/>
        </w:rPr>
        <w:lastRenderedPageBreak/>
        <w:t>Վճարման</w:t>
      </w:r>
      <w:r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532D6C">
        <w:rPr>
          <w:rFonts w:ascii="GHEA Grapalat" w:eastAsia="Times New Roman" w:hAnsi="GHEA Grapalat" w:cs="Arial"/>
          <w:b/>
          <w:lang w:val="hy-AM"/>
        </w:rPr>
        <w:t>պահանջագրի</w:t>
      </w:r>
      <w:r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532D6C">
        <w:rPr>
          <w:rFonts w:ascii="GHEA Grapalat" w:eastAsia="Times New Roman" w:hAnsi="GHEA Grapalat" w:cs="Arial"/>
          <w:b/>
          <w:lang w:val="hy-AM"/>
        </w:rPr>
        <w:t>պարտադիր</w:t>
      </w:r>
      <w:r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532D6C">
        <w:rPr>
          <w:rFonts w:ascii="GHEA Grapalat" w:eastAsia="Times New Roman" w:hAnsi="GHEA Grapalat" w:cs="Arial"/>
          <w:b/>
          <w:lang w:val="hy-AM"/>
        </w:rPr>
        <w:t>վավերապայմանները</w:t>
      </w:r>
      <w:r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532D6C">
        <w:rPr>
          <w:rFonts w:ascii="GHEA Grapalat" w:eastAsia="Times New Roman" w:hAnsi="GHEA Grapalat" w:cs="Arial"/>
          <w:b/>
          <w:lang w:val="hy-AM"/>
        </w:rPr>
        <w:t>և</w:t>
      </w:r>
      <w:r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532D6C">
        <w:rPr>
          <w:rFonts w:ascii="GHEA Grapalat" w:eastAsia="Times New Roman" w:hAnsi="GHEA Grapalat" w:cs="Arial"/>
          <w:b/>
          <w:lang w:val="hy-AM"/>
        </w:rPr>
        <w:t>լրացման</w:t>
      </w:r>
      <w:r w:rsidRPr="00532D6C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532D6C">
        <w:rPr>
          <w:rFonts w:ascii="GHEA Grapalat" w:eastAsia="Times New Roman" w:hAnsi="GHEA Grapalat" w:cs="Arial"/>
          <w:b/>
          <w:lang w:val="hy-AM"/>
        </w:rPr>
        <w:t>ուղեցույցը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&lt;&lt;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պահանջագիր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փաստաթղթի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Նշված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դաշտի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վավերապայմանի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առկայությունը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Վավերապայմանի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լրացման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պահանջը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գնումների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գործընթացի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հետ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կապված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Վավերապայմանը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լրացնող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կողմը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`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շահառուն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կամ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en-US"/>
              </w:rPr>
              <w:t>վճարողը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գնումների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գործընթացի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հետ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b/>
                <w:sz w:val="20"/>
                <w:szCs w:val="20"/>
                <w:lang w:val="hy-AM"/>
              </w:rPr>
              <w:t>կապված</w:t>
            </w: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Փաստաթղթի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Փաստաթղթի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վրա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&gt;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numPr>
                <w:ilvl w:val="0"/>
                <w:numId w:val="2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ներկայացնելիս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numPr>
                <w:ilvl w:val="0"/>
                <w:numId w:val="2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օրը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numPr>
                <w:ilvl w:val="0"/>
                <w:numId w:val="26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անվանումը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անձի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անունը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պետք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գանձվի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նշված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գումարը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անունը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ազգանունը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եթե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ֆիզիկական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անձ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անվանումը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եթե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իրավաբանական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անձ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Նշվում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նաև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այլ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տվյալներ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ըստ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անհրաժեշտության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: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անվանումը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իրեն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կազմակերպությունում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որից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պետք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գանձվի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նշված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գումարը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Հայաստանի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Հանրապետության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նորմատիվ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իրավական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ակտերով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սահմաված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դեպքերում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երբ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հանդիսանում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հաշվառված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Հայաստանի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Հանրապետության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նորմատիվ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իրավական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ակտերով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սահմանված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դեպքերում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երբ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/>
              <w:t>վճարողը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հանդիսանում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ֆիզիկական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/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անվանումը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անուն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հանդիսացող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անձի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վճարումը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ստացողի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անվանումը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Նշվում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նաև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այլ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տվյալներ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ըստ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գնումների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հետ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կապված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գործընթացում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Հայաստանի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Հանրապետության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նորմատիվ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իրավական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ակտերով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սահմանված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դեպքերում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երբ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հանդիսանում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հաշվառված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հարկատու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անվանումը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գանձապետական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հաշվի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վրա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պետք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փոխանցվեն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գանձված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գումարը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թվերով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և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բառերով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ենթակա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Ակցեպտավորված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գումարը՝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թվերով և բառերով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նախատեսված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նշված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գումարի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մասնակի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գնումների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հետ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կապված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կիրառվում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եւ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չի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կիրառվում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արժույթը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բառերով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և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կոդով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գործարքի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«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պայմանագրի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կատարման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ապահովման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»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հրավերով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կատարման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հիմքերը՝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նշված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գումարի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գանձման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և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հիմք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հանդիսացող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փաստաթղթի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տվյալները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որոնց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հիման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վրա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ներկայացնում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հիմք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հանդիսացող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պայմանագրի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համարը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գնման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ընթացակարգի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ծածկագիրը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ըստ տուժանքի մասին համաձայնագրի,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շահառու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Del="0010680B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պայմանները՝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&lt;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ակցեպտավորված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բառերը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նշանակում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ստորագրելով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պահանջագիրը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նախապես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տալիս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իր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համաձայնությունը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նշված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գումարը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իր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հաշվից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գանձելու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նախապես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առդիր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էջերի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փաստաթղթերի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էջերի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քանակը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որոնք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պետք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տրամադրվեն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բանկին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Եթ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լրացվել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կատարման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հիմքեր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դաշտը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ապա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այս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տվյալը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պարտադիր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այս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դաշտը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ներկայացման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դեպքում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Ընդ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եթե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Վճարման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պայմաններ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դաշտում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նշված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ակցեպտավորված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ապա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ստորագրելով՝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նախապես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համաձայնվում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նշված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գումարը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հաշվից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գանձելու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էլեկտրոնային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ներկայացման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դեպքում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այս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դաշտում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էլեկտրոնային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ստորագրությունը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ստորագրվում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էլեկտրոնային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ստորագրությունը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կնիքի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առկայության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երբ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ներկայացնում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կնքվում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532D6C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՝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բանկ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կնիքի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առկայության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կնքվում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բանկ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աշխատակցի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լի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նելու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lastRenderedPageBreak/>
              <w:t>դրոշմա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կնիքը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/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lastRenderedPageBreak/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լի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նելու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/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կատարման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ամսաթիվը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ժամը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վճարողին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կողմից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նշվում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կատարման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ամսաթիվը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ժամը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աշխատակցի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շահառուին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ելու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որտեղ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աշխատակցի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ստորագրությունը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բ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շահառռւին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մասնաճյուղի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դրոշմա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վերջինիս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ելու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որտեղ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դրոշմակնիքը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4C0DFD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շահառռւին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սպասարկող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ֆինանսական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կազմակերպության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ամսաթիվը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ժամը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ոչ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պարտադիր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լրացվում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պահանջագիրը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վերջինիս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ելու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դեպքում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 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որտեղ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սույն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տվյալները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դրվում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են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թղթային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եղանակով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ներկայաց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ված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պահանջագրի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360" w:lineRule="auto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/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hy-AM"/>
        </w:rPr>
        <w:t>Հավելված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6</w:t>
      </w:r>
    </w:p>
    <w:p w:rsidR="00532D6C" w:rsidRPr="00532D6C" w:rsidRDefault="004C0DFD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ԼՄ-ԹՀԿՏ-ԳՀԱՊՁԲ-25/03</w:t>
      </w:r>
      <w:r w:rsidR="002D32DD">
        <w:rPr>
          <w:rFonts w:ascii="GHEA Grapalat" w:eastAsia="Times New Roman" w:hAnsi="GHEA Grapalat" w:cs="Arial"/>
          <w:b/>
          <w:color w:val="000000"/>
          <w:sz w:val="20"/>
          <w:szCs w:val="27"/>
          <w:lang w:val="af-ZA"/>
        </w:rPr>
        <w:t xml:space="preserve"> </w:t>
      </w:r>
      <w:r w:rsidR="00532D6C" w:rsidRPr="00532D6C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ծածկագրով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գնանշման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>հարցման</w:t>
      </w:r>
      <w:r w:rsidRPr="00532D6C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հրավերի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  <w:tab w:val="left" w:pos="2268"/>
        </w:tabs>
        <w:spacing w:after="0" w:line="24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Cs w:val="24"/>
          <w:lang w:val="hy-AM"/>
        </w:rPr>
      </w:pPr>
      <w:r w:rsidRPr="00532D6C">
        <w:rPr>
          <w:rFonts w:ascii="GHEA Grapalat" w:eastAsia="Times New Roman" w:hAnsi="GHEA Grapalat" w:cs="Arial"/>
          <w:b/>
          <w:szCs w:val="24"/>
          <w:lang w:val="hy-AM"/>
        </w:rPr>
        <w:t>ՊԵՏՈՒԹՅԱՆ</w:t>
      </w:r>
      <w:r w:rsidRPr="00532D6C">
        <w:rPr>
          <w:rFonts w:ascii="GHEA Grapalat" w:eastAsia="Times New Roman" w:hAnsi="GHEA Grapalat" w:cs="Times Armenian"/>
          <w:b/>
          <w:szCs w:val="24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b/>
          <w:szCs w:val="24"/>
          <w:lang w:val="hy-AM"/>
        </w:rPr>
        <w:t>ԿԱՐԻՔՆԵՐԻ</w:t>
      </w:r>
      <w:r w:rsidRPr="00532D6C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Cs w:val="24"/>
          <w:lang w:val="hy-AM"/>
        </w:rPr>
        <w:t>ՄԱՏԱԿԱՐԱՐՄԱՆ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Armenian"/>
          <w:b/>
          <w:sz w:val="24"/>
          <w:szCs w:val="24"/>
          <w:lang w:val="hy-AM"/>
        </w:rPr>
      </w:pPr>
      <w:r w:rsidRPr="00532D6C">
        <w:rPr>
          <w:rFonts w:ascii="GHEA Grapalat" w:eastAsia="Times New Roman" w:hAnsi="GHEA Grapalat" w:cs="Arial"/>
          <w:b/>
          <w:szCs w:val="24"/>
          <w:lang w:val="hy-AM"/>
        </w:rPr>
        <w:t>ՊԱՅՄԱՆԱԳԻՐ</w:t>
      </w:r>
      <w:r w:rsidRPr="00532D6C">
        <w:rPr>
          <w:rFonts w:ascii="GHEA Grapalat" w:eastAsia="Times New Roman" w:hAnsi="GHEA Grapalat" w:cs="Times Armenian"/>
          <w:b/>
          <w:szCs w:val="24"/>
          <w:lang w:val="hy-AM"/>
        </w:rPr>
        <w:t xml:space="preserve">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N </w:t>
      </w:r>
      <w:r w:rsidRPr="00532D6C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532D6C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532D6C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532D6C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ab/>
        <w:t xml:space="preserve">       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 xml:space="preserve">           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                                                                                   </w:t>
      </w:r>
      <w:r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</w:t>
      </w:r>
      <w:r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     </w:t>
      </w:r>
      <w:r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20 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tabs>
          <w:tab w:val="left" w:pos="426"/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______                         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դեմս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</w:t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             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կանոնադրության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վրա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այսուհետ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</w:t>
      </w:r>
      <w:r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>»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__________________-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դեմս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տնօրեն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_____________________-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կանոնադրության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վրա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այսուհետ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</w:t>
      </w:r>
      <w:r w:rsidRPr="00532D6C">
        <w:rPr>
          <w:rFonts w:ascii="GHEA Grapalat" w:eastAsia="Times New Roman" w:hAnsi="GHEA Grapalat" w:cs="Times New Roman"/>
          <w:sz w:val="24"/>
          <w:szCs w:val="24"/>
          <w:lang w:val="hy-AM"/>
        </w:rPr>
        <w:t>»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մյուս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կնքեցին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հետևյալի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1.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ԱՌԱՐԿԱՆ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1.1.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Վաճառողը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պարտավորվում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այսուհետ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ծավալներով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ժամկետներում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հասցեով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Գնորդին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մատակարարել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N 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հավելվածով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Տեխնիկական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բնութագիր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ժամանակացուցով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այսուհետ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իսկ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Գնորդը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պարտավորվում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ընդունել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վճարել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համար։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ԿՈՂՄԵՐԻ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ԻՐԱՎՈՒՆՔՆԵՐԸ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ԵՎ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ՊԱՐՏԱԿԱՆՈՒԹՅՈՒՆՆԵՐԸ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2.1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Գնորդն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իրավունք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ունի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չմատակարարելու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հրաժարվել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</w:t>
      </w:r>
      <w:r w:rsidR="004C0DFD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>10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անպատշաճ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տեխնիկական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բնութագրին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չհամապատասխանող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հատուցելու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անպատշաճ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լինելու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պատճառով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ծախսերը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չընդունել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հայեցողությամբ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սահմանելով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անպատշաճ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անհատույց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փոխարինման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ողջամիտ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տուգանքը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հրաժարվել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կատարելուց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վերադարձնելու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որոշվածից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պակաս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քանակի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լրացնելու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պակաս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քանակը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,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հրաժարվել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վճարելուց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իսկ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վերադարձնելու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տույժը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2.1.4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տեսակի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խախտմամբ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ընտրությամբ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տեսակի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վերաբերյալ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հրաժարվել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մնացած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ապրանքներից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հրաժարվել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բոլոր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ապրանքներից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տույժը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տեսակի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վերաբերյալ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չհամապատասխանող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անհատույց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փոխարինում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տեսակին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2.1.5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հայեցողությամբ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նոր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6.2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տույժը։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2.1.6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հատուցելու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վնասները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պարտավորությունը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հետևանքով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լուծումից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հետո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ողջամիտ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անձից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բարձր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սակայն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ողջամիտ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փոխարեն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փոխարեն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գործարքի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տարբերության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չափով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ինչպես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անձից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ձեռք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բերելու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բոլոր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անհրաժեշտ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ողջամիտ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ծախսերը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2.1.7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Միակողմանի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լուծել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լրիվ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էականորեն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2.1.7.1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խախտելն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էական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`</w:t>
      </w:r>
    </w:p>
    <w:p w:rsidR="00532D6C" w:rsidRPr="00532D6C" w:rsidRDefault="00532D6C" w:rsidP="00106D44">
      <w:pPr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/>
        <w:tab/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անպատշաճ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փոխարինվել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ընդունելի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="004C0DFD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>10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,</w:t>
      </w:r>
    </w:p>
    <w:p w:rsidR="00532D6C" w:rsidRPr="00532D6C" w:rsidRDefault="00532D6C" w:rsidP="00106D44">
      <w:pPr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2.1.8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Զննել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հայտնաբերված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թերությունների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անհապաղ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տեղեկացնել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Վաճառողին։</w:t>
      </w:r>
    </w:p>
    <w:p w:rsidR="00532D6C" w:rsidRPr="00532D6C" w:rsidRDefault="00532D6C" w:rsidP="00106D44">
      <w:pPr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2.2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Գնորդը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պարտավոր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ընդունումն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ապահովող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բոլոր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անհրաժեշտ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գործողությունները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հրաժարվելու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ապահովել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պատասխանատու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պահպանությունը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անհապաղ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տեղեկացնել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ժամկետներում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վերջինիս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ենթակա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իսկ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6.5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տույժը։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2.2.4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քանակի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տեսականու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ծանուցել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թերությունը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հայտնաբերելուց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հետո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անմիջապես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բանից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հետո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ողջամիտ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խախտումը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պետք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հայտնաբերված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լիներ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ելնելով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բնույթից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նշանակությունից։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2.2.5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2.3.3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համաձայն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լուծումից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հետո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հատուցել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վերջինիս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պատճառված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հիմնավորված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վնասները։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2.3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Վաճառողն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իրավունք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ունի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ծավալներով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ժամկետներում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հասցեով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ծավալներով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ժամկետներում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հասցեով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ենթակա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Միակողմանի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լուծել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լրիվ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էականորեն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խախտելն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էական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բազմիցս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ժամկետները։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2.3.4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համաձայնությամբ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վաղաժամկետ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ապրանքը։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2.4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Վաճառողը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պարտավոր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ծավալներով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ժամկետներում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հասցեով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Ապահովել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մատակարարումը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2.1.2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ենթակետին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2.1.5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ժամկետներում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երրորդ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անձանց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իրավունքներից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ազատ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2.4.5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քանակի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ժամկետներում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հասցեով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իսկ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տրամադրել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հավաստող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ՀՀ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օրենսդրությամբ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փաստաթղթեր։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2.4.6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թույլ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լրացնել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մատակարարվածը։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2.4.7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2.2.2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պատասխանատու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պահպանության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ողջամիտ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տնօրինել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ինչպես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հատուցել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պատասխանատու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պահպանության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իրացնելու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վերադարձնելու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կապված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անհրաժեշտ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ծախսերը։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2.4.8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դեպքերում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6.3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կետերով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տույժը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տուգանքը։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2.4.9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պատկանելիքները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փաստաթղթերը։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2.4.10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2.1.7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համաձայն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լուծումից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հետո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հատուցել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վերջինիս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պատճառված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հիմնավորված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վնասները։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Որակավորման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ապահովում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ներկայացրած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անձը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ապահովումների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գործողության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լուծարման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սնանկացման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գործընթաց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սկսելու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նախապես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գրավոր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տեղեկացնել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Գնորդին։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3.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ԳԻՆԸ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ԵՎ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ՎՃԱՐՄԱՆ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ԿԱՐԳԸ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/>
        <w:t xml:space="preserve">3.1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գինը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կազմում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________________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ՀՀ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ներառյալ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ԱԱՀ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  <w:r w:rsidR="00835269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գինը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ներառում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կատարումն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ապահովելու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նպատակով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կատարվելիք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բոլոր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ծախսերը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հարկերը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տուրքերը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փոխադրման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ապահովագրման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ծախսերը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պարգևավճարները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ակնկալվող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շահույթը։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գինը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կայուն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իրավունք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չունի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ավելացնելու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նվազեցնելու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գինը։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3.2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դիմաց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ՀՀ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դրամով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անկանխիկ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դրամական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միջոցները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հաշվարկային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փոխանցելու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միջոցով։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Դրամական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միջոցների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փոխանցումը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վրա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ժամանակացույցով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հավելված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N 2)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չափերով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ամիներին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արձանագրությունը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կազմվում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տվյալ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ամսվա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20-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հետո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ամսում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ժամանակացույցով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ֆինանսական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միջոցներ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վճարումն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իրականացվում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մինչև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30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աշխատանքային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օրվա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ընթացքում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բայց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ոչ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ուշ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մինչև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տվյալ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տարվա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դեկտեմբերի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="004C0DFD">
        <w:rPr>
          <w:rFonts w:ascii="GHEA Grapalat" w:eastAsia="Times New Roman" w:hAnsi="GHEA Grapalat" w:cs="Times New Roman"/>
          <w:sz w:val="20"/>
          <w:szCs w:val="24"/>
          <w:lang w:val="hy-AM"/>
        </w:rPr>
        <w:t>25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ՈՐԱԿԸ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ԵՎ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ԵՐԱՇԽԻՔԸ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4.1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երաշխավորում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համապատասխանությունը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պետական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ստանդարտի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պահանջներին։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4.2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Հիմնական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միջոց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հանդիսացող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ապրանքների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երաշխիքային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ժամկետ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սահմանվում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Գնորդի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ապրանքն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ընդունվելու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օրվան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օրվանից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հաշված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="004C0DFD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>5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օրացուցային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օրը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: 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երաշխիքային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ժամկետի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ի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հայտ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եկել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մատակարարված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ապրանքի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թերություններ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Վաճառողը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պարտավոր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հաշվին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Գնորդի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ողջամիտ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ժամկետում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վերացնել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թերությունները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5.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ՀԱՆՁՆՈՒՄԸ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ԵՎ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ԸՆԴՈՒՆՈՒՄԸ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ստորագրմամբ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փաստը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ֆիքսվում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երկկողմ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հաստատված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փաստաթղթով՝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նշելով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փաստաթղթի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կազմման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ամսաթիվը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պայմանագրով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ապրանքի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մատակարարման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օրը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ներառյալ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Վաճառողը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Գնորդին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տրամադրում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իր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ստորագրված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ապրանքը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Գնորդին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հանձնելու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փաստը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ֆիքսող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փաստաթուղթը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հավելված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N 3.1)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հանձնման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ընդունման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արձանագրության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="004C0DFD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>2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օրինակ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հավելված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N 3):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ստորագրվում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մատակարարված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ապրանքը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պայմաններին։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Հակառակ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արդյունքները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ստորագրվում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հարցի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կարգավորման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ձեռնարկում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իրավիճակի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միջոցները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նկատմամբ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կիրառում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պատասխանատվության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միջոցներ։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արձանագրությունը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ստանալու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օրվան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օրվանից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հաշված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="004C0DFD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>5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օրվա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/>
        </w:rPr>
        <w:t>ընթացքում</w:t>
      </w:r>
      <w:r w:rsidRPr="00532D6C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ներկայացնում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ստորագրված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մեկ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օրինակը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չընդունելու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պատճառաբանված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մերժումը։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5.4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5.3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մերժում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ընդունումը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5.3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վերջնաժամկետին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աշխատանքային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տրամադրում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ստորագրված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6.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ԿՈՂՄԵՐԻ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ՊԱՏԱՍԽԱՆԱՏՎՈՒԹՅՈՒՆԸ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պատասխանատվություն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որակի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պահպանման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յուրաքանչյուր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ուշացված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աշխատանքային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օրվա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գանձվում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տույժ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ենթակա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սակայն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չմատակարարված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0,05 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զրո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ամբողջ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հինգ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հարյուրերրորդական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տոկոսի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չափով։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1.1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տեխնիկական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բնութագրին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չհամապատասխանող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յուրաքանչյուր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գանձվում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տուգանք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0,5 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զրո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ամբողջ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հինգ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տասնորդական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տոկոսի</w:t>
      </w:r>
      <w:r w:rsidRPr="00532D6C" w:rsidDel="009B7E9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չափով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  <w:r w:rsidR="00835269" w:rsidRPr="00532D6C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տուգանքը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հաշվարկվում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մատակարարումը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սակայն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պատվիրատուի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չընդունվելու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/>
        <w:t xml:space="preserve">6.4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կետերով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տույժը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տուգանքը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հաշվարկվում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հաշվանցվում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ենթակա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6.5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կետով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նկատմամբ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յուրաքանչյուր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ուշացված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աշխատանքային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օրվա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հաշվարկվում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տույժ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ենթակա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սակայն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չվճարված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գումարի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0,05 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զրո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ամբողջ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հինգ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հարյուրերրորդական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տոկոսի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չափով։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6.6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դեպքերում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իրենց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պարտավորությունները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չկատարելու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ոչ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պատշաճ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պատասխանատվություն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ՀՀ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օրենսդրությամբ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6.7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Տույժերի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տուգանքի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վճարումը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ազատում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իրենց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պայմանագրային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պարտվորությունները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լրիվ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կատարելուց։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7.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ԱՆՀԱՂԹԱՀԱՐԵԼԻ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ՈՒԺԻ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ԱԶԴԵՑՈՒԹՅՈՒՆԸ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ՖՈՐՍ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ՄԱԺՈՐ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)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պարտավորություններն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ամբողջությամբ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մասնակիորեն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չկատարելու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ազատվում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պատասխանատվությունից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եղել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անհաղթահարելի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ուժի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ազդեցության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հետևանքով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ծագել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կնքելուց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հետո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չէին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կանխատեսել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կանխարգելել։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Այդպիսի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իրավիճակներ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երկրաշարժը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ջրհեղեղը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հրդեհը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պատերազմը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ռազմական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արտակարգ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դրություն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հայտարարելը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քաղաքական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հուզումները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գործադուլները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հաղորդակցության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միջոցների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աշխատանքի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դադարեցումը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պետական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մարմինների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ակտերը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այլն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որոնք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անհնարին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դարձնում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պարտավորությունների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կատարումը։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արտակարգ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ուժի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ազդեցությունը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շարունակվում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երեք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ամսից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ավելի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յուրաքանչյուրն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իրավունք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ունի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լուծել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նախապես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տեղյակ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պահելով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մյուս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կողմին։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8.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ԱՅԼ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ՊԱՅՄԱՆՆԵՐ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8.1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Պայմանագիրն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ուժի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մեջ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մտնում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Կողմերի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ստորագրման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մինչև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ստանձնած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պարտավորությունների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ողջ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ծավալով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կատարումը։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իրավունքների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պարտականությունների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հանդիսանում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ՀՀ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ֆինանսների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նախարարության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հաշվառված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լինելու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հանգամանքը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532D6C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>21</w:t>
      </w:r>
      <w:r w:rsidRPr="00532D6C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t>33</w:t>
      </w:r>
      <w:r w:rsidRPr="00532D6C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10"/>
      </w: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8.2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ծագած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վճարային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դադարել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ծագած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հակընդդեմ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հաշվանցով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առանց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գրավոր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կնիքով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հաստատված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համաձայնության։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ծագած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իրավունքը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փոխանցվել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անձի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առանց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պարտապան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գրավոր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համաձայնության։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8.3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երբ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օրենքով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նախատեսված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օրենքի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նկատմամբ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հսկողության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վերահսկողության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բողոքների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քննության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արդյունքում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նատակով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կազմակերպված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գործընթացում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կնքումը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ներկայացրել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կեղծ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փաստաթղթեր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տեղեկություններ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տվյալներ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),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վերջինիս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ընտրված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մասնակից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ճանաչելու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որոշումը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համապատասխանում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Հայաստանի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Հանրապետության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օրենսդրությանը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հիմքերն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գալուց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հետո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միակողմանիորեն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լուծում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արձանագրված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խախտումները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կնքումը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հայտնի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լինելու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գնումների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Հայաստանի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Հանրապետության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օրենսդրության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համաձայն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հիմք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կհանդիսանային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չկնքելու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համար։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միակողմանի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լուծման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հետևանքով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առաջացող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վնասների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բաց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թողնված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օգուտի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ռիսկը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վերջինս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Հայաստանի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Հանրապետության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օրենքով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փոխհատուցել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մեղքով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կրած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վնասներն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ծավալով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պայմանագիրը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լուծվել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է։</w:t>
      </w:r>
      <w:r w:rsidRPr="00532D6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8.4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կապված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վեճերը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ենթակա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քննության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Հայաստանի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Հանրապետության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դատարաններում։</w:t>
      </w: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8.5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փոփոխություններ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լրացումներ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կատարվել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միայն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փոխադարձ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համաձայնությամբ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համաձայնագիր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կնքելու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միջոցով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կհանդիսանա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անբաժանելի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մասը։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Արգելվում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եթե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գինը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գործոնային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ապա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նաև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կից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հաջորդող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յուրաքանչյուր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տարիներին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համաձայնագրում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այնպիսի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փոփոխություններ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որոնք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հանգեցնում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գնվող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ծավալների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ձեռք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բերվող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միավորի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արհեստական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փոփոխման։</w:t>
      </w: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կողմերից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անկախ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գործոնների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ազդեցությամբ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փոփոխման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յուրաքանչյուր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սահմանում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Հայաստանի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Հանրապետության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կառավարությունը։</w:t>
      </w: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lastRenderedPageBreak/>
        <w:t xml:space="preserve">8.6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պայմանագիրն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իրականացվ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գործակալության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պայմանագիր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կնքելու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միջոցով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>.</w:t>
      </w: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1)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Վաճառ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ողը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պատասխանատվություն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գործակալի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պարտավորությունների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չկատարման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ոչ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պատշաճ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կատարման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>.</w:t>
      </w: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2)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կատարման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ընթացքում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գործակալի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փոփոխման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Վաճառ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ող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ը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գրավոր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տեղեկացնում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Գնորդին՝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տրամադրելով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գործակալության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պատճենը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դրա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կողմ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հանդիսացող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անձի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տվյալները՝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փոփոխությունը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կատարվելու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օրվանից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հինգ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աշխատանքային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օրվա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ընթացքում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>:</w:t>
      </w:r>
      <w:r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>22</w:t>
      </w:r>
      <w:r w:rsidRPr="00532D6C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w:id="11"/>
      </w: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8.7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Եթե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պայմանագիրն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իրականացվում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համատեղ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գործունեության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կոնսորցիումի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պայմանագիր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կնքելու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միջոցով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ապա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այդ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մասնակիցները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համատեղ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համապարտ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պատասխանատվություն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Ընդ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որում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կոնսորցիումի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անդամի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կոնսորցիումից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դուրս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գալու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միակողմանիորեն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լուծվում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կոնսորցիումի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անդամների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նկատմամբ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կիրառվում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պայմանագրով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նախատեսված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պատասխանատվության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միջոցները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pt-BR"/>
        </w:rPr>
        <w:t>:</w:t>
      </w:r>
      <w:r w:rsidRPr="00532D6C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>23</w:t>
      </w:r>
      <w:r w:rsidRPr="00532D6C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w:id="12"/>
      </w: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>8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>.</w:t>
      </w:r>
      <w:r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>8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պր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անքի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մատա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ր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արման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ժամկետը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երկարաձգվել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մինչև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այմանագրով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ժամկետը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լրանալը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>`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Վաճառողի</w:t>
      </w:r>
      <w:r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առաջարկության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առկայության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>,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պայմանով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Գնորդ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մոտ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չի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վերացել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ապրանքի</w:t>
      </w:r>
      <w:r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օգտագործման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պահանջը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իսկ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Վաճառողի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առաջարկությունը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ներկայացվել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ոչ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ուշ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քան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պայմանագրով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սկզբանե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մատակարարման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համար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ժամկետը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լրանալուց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առնվազն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5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օրացուցային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առաջ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Ընդ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որում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կետով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ապրա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նքի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մատակարա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րման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ժամկետը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երկարաձգվել</w:t>
      </w:r>
      <w:r w:rsidRPr="00532D6C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մեկ</w:t>
      </w:r>
      <w:r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անգամ</w:t>
      </w:r>
      <w:r w:rsidRPr="00532D6C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մինչև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30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օրացուցային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օրով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բայց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ոչ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ավել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քան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պայմանագրով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սահմանված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ժամկետն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>:</w:t>
      </w:r>
    </w:p>
    <w:p w:rsidR="00532D6C" w:rsidRPr="00532D6C" w:rsidRDefault="00532D6C" w:rsidP="00106D44">
      <w:pPr>
        <w:tabs>
          <w:tab w:val="left" w:pos="426"/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        8.9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պատշաճ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պայմաններում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օգուտները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խնայողություններ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կրած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վնասները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տվյալ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օգուտը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կրած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վնասն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են։</w:t>
      </w:r>
    </w:p>
    <w:p w:rsidR="00532D6C" w:rsidRPr="00532D6C" w:rsidRDefault="00532D6C" w:rsidP="00106D44">
      <w:pPr>
        <w:tabs>
          <w:tab w:val="num" w:pos="0"/>
          <w:tab w:val="left" w:pos="426"/>
          <w:tab w:val="left" w:pos="720"/>
          <w:tab w:val="num" w:pos="90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կողմերի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երրորդ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անձանց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նկատմամբ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պարտավորությունները՝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ներառյալ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շրջանակում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գործարքները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դրանցից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բխող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պարտավորությունները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դուրս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կարգավորման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դաշտից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ազդել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արդյունքն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ընդունելու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վրա։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գործարքների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դրանցից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բխող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պարտավորությունների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կատարման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կապված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հարաբերությունները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կարգավորվում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այդ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գործարքների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հետ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կապված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հարաբերությունները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կարգավորող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նորմերով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դրանց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պատասխանատու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8.10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</w:t>
      </w:r>
      <w:r w:rsidRPr="00532D6C">
        <w:rPr>
          <w:rFonts w:ascii="GHEA Grapalat" w:eastAsia="Times New Roman" w:hAnsi="GHEA Grapalat" w:cs="Arial"/>
          <w:spacing w:val="-4"/>
          <w:sz w:val="20"/>
          <w:szCs w:val="20"/>
          <w:lang w:val="hy-AM" w:eastAsia="ru-RU"/>
        </w:rPr>
        <w:t>այմանագիրը</w:t>
      </w:r>
      <w:r w:rsidRPr="00532D6C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pacing w:val="-4"/>
          <w:sz w:val="20"/>
          <w:szCs w:val="20"/>
          <w:lang w:val="hy-AM" w:eastAsia="ru-RU"/>
        </w:rPr>
        <w:t>չի</w:t>
      </w:r>
      <w:r w:rsidRPr="00532D6C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կարող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փոփոխվել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կողմերի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պարտա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վորու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թյունների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մասնակի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չկատարման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հետևանքով</w:t>
      </w:r>
      <w:r w:rsidRPr="00532D6C" w:rsidDel="00591DE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ամբողջությամբ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լուծվել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կողմերի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փոխադարձ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համաձայնությամբ՝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բացառությամբ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Հայաստանի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Հանրապետության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օրենսդրությամբ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կարգով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մատակարարման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անհրաժեշտ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ֆինանսական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հատկացումների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նվազեցման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դեպքերի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Ընդ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որում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կողմերի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պարտավորությունների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մասնակի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չկատարման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ամբողջությամբ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լուծման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կողմերի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փոխադարձ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համաձայնությունն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անհրաժեշտ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ձեռք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բերել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նախքան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Հայաստանի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Հանրապետության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օրենսդրությամբ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կարգով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ապրանքի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մատակարարման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համար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անհրաժեշտ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ֆինանսական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հատկացումների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նվազեցումը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  <w:t xml:space="preserve">8.11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Վաճառողի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կողմից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ստանձնած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պարտավորությունները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չկատա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րելու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ոչ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պատշաճ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կատարելու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հիմքով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պայմանագիրն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ամբողջությամբ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մասնակի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միակողմանի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լուծելու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ծանուցումը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Գնորդը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հրապարակում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www.procurement.am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հասցեով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գործող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ինտերնետային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կայքի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«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Պայմանագրերը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միակողմանի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լուծելու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ծանուցումներ</w:t>
      </w:r>
      <w:r w:rsidRPr="00532D6C">
        <w:rPr>
          <w:rFonts w:ascii="GHEA Grapalat" w:eastAsia="Times New Roman" w:hAnsi="GHEA Grapalat" w:cs="Franklin Gothic Medium Cond"/>
          <w:sz w:val="20"/>
          <w:szCs w:val="20"/>
          <w:lang w:val="hy-AM" w:eastAsia="ru-RU"/>
        </w:rPr>
        <w:t>»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բաժնում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նշելով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հրապարակման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ամսաթիվը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Վաճառողը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միակողմանի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լուծելու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վերաբերյալ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համարվում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պատշաճ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ծանուցված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ծանուցումը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սույն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կետով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սահմանված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հրապարակվելուն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հաջորդող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օրվանից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bookmarkStart w:id="13" w:name="_Hlk23253914"/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Պայմանագիրն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ամբողջությամբ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մասնակի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միակողմանի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լուծելու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ծանուցումը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տեղեկագրում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հրապարակվելու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օրը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Գնորդը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այն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ուղարկվում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նաև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Վաճառողի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էլեկտրոնային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փոստին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bookmarkEnd w:id="13"/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8.12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կապակցությամբ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ծագած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վեճերը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լուծվում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բանակցությունների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միջոցով։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Համաձայնություն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ձեռք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չբերելու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դեպքում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վեճերը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լուծվում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դատական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կարգով։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8.13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Պայմանագիրը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կազմված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____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էջից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կնքվում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երկու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օրինակից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որոնք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ունեն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հավասարազոր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իրավաբանական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ուժ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յուրաքանչյուր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կողմին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տրվում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մեկական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օրինակ։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1, N 2, N 3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և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3.1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հավելվածները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համարվում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են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անբաժանելի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մասը։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8.14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Պայմանագրի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հետ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կապված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հարաբերությունների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նկատմամբ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կիրառվում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է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Հայաստանի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Հանրապետության</w:t>
      </w: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hy-AM" w:eastAsia="ru-RU"/>
        </w:rPr>
        <w:t>իրավունքը։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9.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Կողմերի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հասցեները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բանկային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վավերապայմանները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b/>
          <w:sz w:val="20"/>
          <w:szCs w:val="24"/>
          <w:lang w:val="hy-AM"/>
        </w:rPr>
        <w:t>ստորագրությունները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532D6C" w:rsidTr="00532D6C">
        <w:tc>
          <w:tcPr>
            <w:tcW w:w="4536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nb-NO"/>
              </w:rPr>
              <w:lastRenderedPageBreak/>
              <w:t>ԳՆՈՐԴ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u w:val="single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u w:val="single"/>
                <w:lang w:val="en-US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---------------------------------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ստորագրություն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4343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ՎԱՃԱՌՈՂ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532D6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---------------------------------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ստորագրություն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Տ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Անհրաժեշտության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դեպքում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կարող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են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ներառվել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ՀՀ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օրենսդրությանը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չհակասող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դրույթներ։</w:t>
      </w:r>
    </w:p>
    <w:p w:rsidR="00532D6C" w:rsidRPr="00532D6C" w:rsidRDefault="00532D6C" w:rsidP="00106D44">
      <w:pPr>
        <w:tabs>
          <w:tab w:val="left" w:pos="426"/>
          <w:tab w:val="left" w:pos="1276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  <w:sectPr w:rsidR="00532D6C" w:rsidRPr="00532D6C" w:rsidSect="00532D6C">
          <w:pgSz w:w="11906" w:h="16838" w:code="9"/>
          <w:pgMar w:top="426" w:right="662" w:bottom="426" w:left="1138" w:header="562" w:footer="562" w:gutter="0"/>
          <w:cols w:space="720"/>
        </w:sect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lastRenderedPageBreak/>
        <w:t>Հավելված</w:t>
      </w: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N 1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«         »              20  </w:t>
      </w: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t>թ</w:t>
      </w: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t>կնքված</w:t>
      </w: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t>ծածկագրով</w:t>
      </w: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t>պայմանագրի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ՏԵԽՆԻԿԱԿԱՆ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ԲՆՈՒԹԱԳԻՐ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-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ԺԱՄԱՆԱԿԱՑՈՒՅՑ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>*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ՀՀ</w:t>
      </w:r>
      <w:r w:rsidRPr="00532D6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134"/>
        <w:gridCol w:w="1134"/>
        <w:gridCol w:w="1560"/>
        <w:gridCol w:w="3240"/>
        <w:gridCol w:w="966"/>
        <w:gridCol w:w="924"/>
        <w:gridCol w:w="1127"/>
        <w:gridCol w:w="1127"/>
        <w:gridCol w:w="1262"/>
        <w:gridCol w:w="792"/>
        <w:gridCol w:w="1293"/>
      </w:tblGrid>
      <w:tr w:rsidR="00532D6C" w:rsidRPr="00532D6C" w:rsidTr="00532D6C">
        <w:tc>
          <w:tcPr>
            <w:tcW w:w="15423" w:type="dxa"/>
            <w:gridSpan w:val="12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Ապրանքի</w:t>
            </w:r>
          </w:p>
        </w:tc>
      </w:tr>
      <w:tr w:rsidR="00532D6C" w:rsidRPr="00532D6C" w:rsidTr="00532D6C">
        <w:trPr>
          <w:trHeight w:val="219"/>
        </w:trPr>
        <w:tc>
          <w:tcPr>
            <w:tcW w:w="864" w:type="dxa"/>
            <w:vMerge w:val="restart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հրավերով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նախատեսված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չափաբաժնի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համարը</w:t>
            </w:r>
          </w:p>
        </w:tc>
        <w:tc>
          <w:tcPr>
            <w:tcW w:w="1134" w:type="dxa"/>
            <w:vMerge w:val="restart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գնումների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պլանով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նախատեսված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միջանցիկ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ծածկագիրը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ըստ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ԳՄԱ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դասակարգման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(CPV)</w:t>
            </w:r>
          </w:p>
        </w:tc>
        <w:tc>
          <w:tcPr>
            <w:tcW w:w="1134" w:type="dxa"/>
            <w:vMerge w:val="restart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անվանումը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ապրանքային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նշանը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մակիշը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և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արտադրողի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անվանումը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**</w:t>
            </w:r>
          </w:p>
        </w:tc>
        <w:tc>
          <w:tcPr>
            <w:tcW w:w="3240" w:type="dxa"/>
            <w:vMerge w:val="restart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տեխնիկական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բնութագիրը</w:t>
            </w:r>
          </w:p>
        </w:tc>
        <w:tc>
          <w:tcPr>
            <w:tcW w:w="966" w:type="dxa"/>
            <w:vMerge w:val="restart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չափման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միավորը</w:t>
            </w:r>
          </w:p>
        </w:tc>
        <w:tc>
          <w:tcPr>
            <w:tcW w:w="924" w:type="dxa"/>
            <w:vMerge w:val="restart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միավոր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գինը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ՀՀ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դրամ</w:t>
            </w:r>
          </w:p>
        </w:tc>
        <w:tc>
          <w:tcPr>
            <w:tcW w:w="1127" w:type="dxa"/>
            <w:vMerge w:val="restart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ընդհանուր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գինը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ՀՀ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դրամ</w:t>
            </w:r>
          </w:p>
        </w:tc>
        <w:tc>
          <w:tcPr>
            <w:tcW w:w="1127" w:type="dxa"/>
            <w:vMerge w:val="restart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ընդհանուր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քանակը</w:t>
            </w:r>
          </w:p>
        </w:tc>
        <w:tc>
          <w:tcPr>
            <w:tcW w:w="3347" w:type="dxa"/>
            <w:gridSpan w:val="3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մատակարարման</w:t>
            </w:r>
          </w:p>
        </w:tc>
      </w:tr>
      <w:tr w:rsidR="00532D6C" w:rsidRPr="00532D6C" w:rsidTr="00532D6C">
        <w:trPr>
          <w:trHeight w:val="445"/>
        </w:trPr>
        <w:tc>
          <w:tcPr>
            <w:tcW w:w="864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240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66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24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262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հասցեն</w:t>
            </w:r>
          </w:p>
        </w:tc>
        <w:tc>
          <w:tcPr>
            <w:tcW w:w="792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ենթակա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քանակը</w:t>
            </w:r>
          </w:p>
        </w:tc>
        <w:tc>
          <w:tcPr>
            <w:tcW w:w="1293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Ժամկետը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***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</w:tr>
      <w:tr w:rsidR="0081474C" w:rsidRPr="004C0DFD" w:rsidTr="00835269">
        <w:trPr>
          <w:trHeight w:val="246"/>
        </w:trPr>
        <w:tc>
          <w:tcPr>
            <w:tcW w:w="864" w:type="dxa"/>
          </w:tcPr>
          <w:p w:rsidR="0081474C" w:rsidRPr="00532D6C" w:rsidRDefault="0081474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81474C" w:rsidRPr="00521B36" w:rsidRDefault="0081474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09411710</w:t>
            </w:r>
          </w:p>
        </w:tc>
        <w:tc>
          <w:tcPr>
            <w:tcW w:w="1134" w:type="dxa"/>
            <w:vAlign w:val="center"/>
          </w:tcPr>
          <w:p w:rsidR="0081474C" w:rsidRPr="00BA7F42" w:rsidRDefault="0081474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Սեղմված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</w:rPr>
              <w:t>բնական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գազ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</w:rPr>
              <w:t xml:space="preserve"> 1 </w:t>
            </w:r>
          </w:p>
        </w:tc>
        <w:tc>
          <w:tcPr>
            <w:tcW w:w="1560" w:type="dxa"/>
          </w:tcPr>
          <w:p w:rsidR="0081474C" w:rsidRPr="00BA7F42" w:rsidRDefault="0081474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</w:p>
        </w:tc>
        <w:tc>
          <w:tcPr>
            <w:tcW w:w="3240" w:type="dxa"/>
            <w:vAlign w:val="center"/>
          </w:tcPr>
          <w:p w:rsidR="0081474C" w:rsidRDefault="0081474C" w:rsidP="00106D44">
            <w:pPr>
              <w:tabs>
                <w:tab w:val="left" w:pos="426"/>
              </w:tabs>
              <w:spacing w:after="0" w:line="240" w:lineRule="auto"/>
              <w:ind w:right="-180"/>
              <w:rPr>
                <w:rFonts w:eastAsia="Times New Roman" w:cs="Arial"/>
                <w:sz w:val="18"/>
                <w:szCs w:val="18"/>
                <w:lang w:val="hy-AM"/>
              </w:rPr>
            </w:pP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Ձեռք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բերվող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բանական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սեղմված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գազը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պետք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է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համակապատասանի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</w:p>
          <w:p w:rsidR="0081474C" w:rsidRPr="00DC7120" w:rsidRDefault="0081474C" w:rsidP="00106D44">
            <w:pPr>
              <w:tabs>
                <w:tab w:val="left" w:pos="426"/>
              </w:tabs>
              <w:spacing w:after="0" w:line="240" w:lineRule="auto"/>
              <w:ind w:right="-180"/>
              <w:rPr>
                <w:rFonts w:ascii="Arial" w:eastAsia="Times New Roman" w:hAnsi="Arial" w:cs="Arial"/>
                <w:sz w:val="18"/>
                <w:szCs w:val="18"/>
                <w:lang w:val="hy-AM"/>
              </w:rPr>
            </w:pP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ՀՀ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Կառավարության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2008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թ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.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օգոստոսի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28-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թիվ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1101-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որոշման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պահանջներին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:</w:t>
            </w:r>
          </w:p>
          <w:p w:rsidR="0081474C" w:rsidRPr="00BA7F42" w:rsidRDefault="0081474C" w:rsidP="00106D44">
            <w:pPr>
              <w:tabs>
                <w:tab w:val="left" w:pos="426"/>
              </w:tabs>
              <w:spacing w:after="0" w:line="240" w:lineRule="auto"/>
              <w:ind w:right="-180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Մատակարար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կազմակերպությունը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պարտավոր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է՝</w:t>
            </w:r>
          </w:p>
          <w:p w:rsidR="0081474C" w:rsidRPr="00BA7F42" w:rsidRDefault="0081474C" w:rsidP="00106D44">
            <w:pPr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սեղմված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բնական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գազի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լիցքավորման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կայանները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(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ԱԳԼՃԿ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) 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պետք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է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գտնվեն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քաղաք Թումանյան, Կենտրոնական փողոց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հասցեից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առավելագույնը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w:rsidRPr="00CC2483">
              <w:rPr>
                <w:rFonts w:eastAsia="Times New Roman" w:cs="Arial"/>
                <w:b/>
                <w:sz w:val="18"/>
                <w:szCs w:val="18"/>
                <w:u w:val="single"/>
                <w:lang w:val="hy-AM" w:eastAsia="ru-RU"/>
              </w:rPr>
              <w:t>3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կմ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հեռավորության</w:t>
            </w:r>
            <w:r w:rsidRPr="00CC2483">
              <w:rPr>
                <w:rFonts w:ascii="GHEA Grapalat" w:eastAsia="Times New Roman" w:hAnsi="GHEA Grapalat" w:cs="Arial"/>
                <w:b/>
                <w:sz w:val="18"/>
                <w:szCs w:val="18"/>
                <w:u w:val="single"/>
                <w:lang w:val="hy-AM" w:eastAsia="ru-RU"/>
              </w:rPr>
              <w:t xml:space="preserve"> </w:t>
            </w:r>
            <w:r w:rsidRPr="00CC2483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val="hy-AM" w:eastAsia="ru-RU"/>
              </w:rPr>
              <w:t>վրա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>:</w:t>
            </w:r>
          </w:p>
          <w:p w:rsidR="0081474C" w:rsidRPr="00BA7F42" w:rsidRDefault="0081474C" w:rsidP="00106D44">
            <w:pPr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Պատվիրատուի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տրանսպորտային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միջոցների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լիցքավորումը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երեկոյան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և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առավոտյան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ժամերին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պետք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է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իրականացվի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արտահերթ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>:</w:t>
            </w:r>
          </w:p>
          <w:p w:rsidR="0081474C" w:rsidRPr="00BA7F42" w:rsidRDefault="0081474C" w:rsidP="00106D44">
            <w:pPr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պետք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է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երաշխավորի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,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որ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նշված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լիցքավորման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կայանները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զինված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են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սահմանված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և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որակյալ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տեխնիկական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միջոցներով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գազի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որակյալ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լիցքավորում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իրականացնելու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համար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>:</w:t>
            </w:r>
          </w:p>
          <w:p w:rsidR="0081474C" w:rsidRPr="00BA7F42" w:rsidRDefault="0081474C" w:rsidP="00106D44">
            <w:pPr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lastRenderedPageBreak/>
              <w:t>պատվիրատուի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ավտոբուսների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համար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միաժամանակ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ապահովել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նվազագույնը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4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լիցքավորման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դիսպենսերներ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արտահերթ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>:</w:t>
            </w:r>
          </w:p>
          <w:p w:rsidR="0081474C" w:rsidRPr="00BA7F42" w:rsidRDefault="0081474C" w:rsidP="00106D44">
            <w:pPr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սեղմված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բնական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գազի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լիցքավորման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հաշվառումը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պետք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է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իրականացվի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հաշվետու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ամսվա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կտրվածքով՝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ըստ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յուրաքանչյուր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լիցքավորման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համար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հաստատված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կտրոնների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>:</w:t>
            </w:r>
          </w:p>
          <w:p w:rsidR="0081474C" w:rsidRPr="00BA7F42" w:rsidRDefault="0081474C" w:rsidP="00106D44">
            <w:pPr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Մատակարարը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ՀՀ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Կառավարության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2008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թ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.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օգոստոսի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28-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թիվ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1101-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որոշման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համաձայն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սեղմված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բնական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գազի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համար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սահմանված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պահանջների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չկատարման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դեպքում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պարտավոր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է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իր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միջոցներով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փոխհատուցել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Պատվիրատուին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պատճառած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վնասները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>:</w:t>
            </w:r>
          </w:p>
          <w:p w:rsidR="0081474C" w:rsidRPr="00DC7120" w:rsidRDefault="0081474C" w:rsidP="00106D44">
            <w:pPr>
              <w:numPr>
                <w:ilvl w:val="0"/>
                <w:numId w:val="33"/>
              </w:numPr>
              <w:tabs>
                <w:tab w:val="left" w:pos="426"/>
              </w:tabs>
              <w:spacing w:after="0" w:line="240" w:lineRule="auto"/>
              <w:ind w:left="0" w:right="-180" w:firstLine="0"/>
              <w:contextualSpacing/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</w:pP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Գազ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մեթան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,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տրանսպորտային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միջոցների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ներքին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այրման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շարժիչներում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որպես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վառելիք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օգտագործելու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համար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,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որը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ստացվում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է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ԱԳԼՃԿ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>-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ների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տեխնոլոգիական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պրոցեսների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համար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հաջորդող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գազի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մշակման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մի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քանի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փուլից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: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Խարնուրդի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մաքրում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խոնավության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և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այլ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աղտոտիչների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հեռացում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ու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սեղմում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>,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որը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չի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նախատեսում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բաղադրիչների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բաղադրության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փոփոխություն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>,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գլանոթի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լիցքավորման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ընթացքում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բնական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գազի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կոմպրեսացված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վառելիքի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ավելցուկ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ճնշումը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պետք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է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համապատասխանի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ԱԳԼՃԿ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>-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և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լիցքավորվող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գազագլանոթային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միջոցների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տեխնիկական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պայմաններին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և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չպետք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է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գերազանցի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19.6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ՄՊա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ճնշման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սահմանը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>,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գլանոթ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լիցքավորվող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գազի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ջերմաստիճանը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կարող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է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բարձր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լինել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շրջապատող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միջավայրի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ջերմաստիճանից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ոչ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ավել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,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քան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15C: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Ըստ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ՀՀ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>-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ում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գործող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Տեխնիկական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կանոնակարգի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,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 w:eastAsia="ru-RU"/>
              </w:rPr>
              <w:t>ԳՕՍՏ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t xml:space="preserve"> 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 w:eastAsia="ru-RU"/>
              </w:rPr>
              <w:lastRenderedPageBreak/>
              <w:t>27577-2000</w:t>
            </w:r>
          </w:p>
          <w:p w:rsidR="0081474C" w:rsidRPr="00BA7F42" w:rsidRDefault="0081474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Տրմադրվող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կտրոնները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պետք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է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լինեն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անժամկետ</w:t>
            </w:r>
          </w:p>
        </w:tc>
        <w:tc>
          <w:tcPr>
            <w:tcW w:w="966" w:type="dxa"/>
            <w:vAlign w:val="center"/>
          </w:tcPr>
          <w:p w:rsidR="0081474C" w:rsidRPr="00BA7F42" w:rsidRDefault="0081474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w:rsidRPr="00BA7F4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lastRenderedPageBreak/>
              <w:t>կգ</w:t>
            </w:r>
          </w:p>
        </w:tc>
        <w:tc>
          <w:tcPr>
            <w:tcW w:w="924" w:type="dxa"/>
            <w:vAlign w:val="center"/>
          </w:tcPr>
          <w:p w:rsidR="0081474C" w:rsidRPr="004C0DFD" w:rsidRDefault="004C0DFD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310</w:t>
            </w:r>
          </w:p>
        </w:tc>
        <w:tc>
          <w:tcPr>
            <w:tcW w:w="1127" w:type="dxa"/>
            <w:vAlign w:val="center"/>
          </w:tcPr>
          <w:p w:rsidR="0081474C" w:rsidRPr="004C0DFD" w:rsidRDefault="004C0DFD" w:rsidP="0083526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4"/>
                <w:lang w:val="hy-AM"/>
              </w:rPr>
            </w:pPr>
            <w:r>
              <w:rPr>
                <w:rFonts w:ascii="Sylfaen" w:eastAsia="Times New Roman" w:hAnsi="Sylfaen" w:cs="Times New Roman"/>
                <w:sz w:val="20"/>
                <w:szCs w:val="24"/>
                <w:lang w:val="hy-AM"/>
              </w:rPr>
              <w:t>1999500</w:t>
            </w:r>
          </w:p>
        </w:tc>
        <w:tc>
          <w:tcPr>
            <w:tcW w:w="1127" w:type="dxa"/>
            <w:vAlign w:val="center"/>
          </w:tcPr>
          <w:p w:rsidR="0081474C" w:rsidRPr="004C0DFD" w:rsidRDefault="004C0DFD" w:rsidP="0083526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4"/>
                <w:lang w:val="hy-AM"/>
              </w:rPr>
            </w:pPr>
            <w:r>
              <w:rPr>
                <w:rFonts w:ascii="Sylfaen" w:eastAsia="Times New Roman" w:hAnsi="Sylfaen" w:cs="Times New Roman"/>
                <w:sz w:val="20"/>
                <w:szCs w:val="24"/>
                <w:lang w:val="hy-AM"/>
              </w:rPr>
              <w:t>6450</w:t>
            </w:r>
          </w:p>
        </w:tc>
        <w:tc>
          <w:tcPr>
            <w:tcW w:w="1262" w:type="dxa"/>
            <w:vAlign w:val="center"/>
          </w:tcPr>
          <w:p w:rsidR="0081474C" w:rsidRPr="00F31A11" w:rsidRDefault="0081474C" w:rsidP="00106D44">
            <w:pPr>
              <w:tabs>
                <w:tab w:val="left" w:pos="426"/>
              </w:tabs>
              <w:spacing w:after="0" w:line="240" w:lineRule="auto"/>
              <w:rPr>
                <w:rFonts w:ascii="Cambria Math" w:eastAsia="Times New Roman" w:hAnsi="Cambria Math" w:cs="Arial"/>
                <w:sz w:val="20"/>
                <w:szCs w:val="24"/>
                <w:lang w:val="hy-AM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Քաղաք Թումանյան</w:t>
            </w:r>
          </w:p>
        </w:tc>
        <w:tc>
          <w:tcPr>
            <w:tcW w:w="792" w:type="dxa"/>
            <w:vAlign w:val="center"/>
          </w:tcPr>
          <w:p w:rsidR="0081474C" w:rsidRPr="00F31A11" w:rsidRDefault="004C0DFD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y-AM"/>
              </w:rPr>
            </w:pPr>
            <w:r>
              <w:rPr>
                <w:rFonts w:ascii="Sylfaen" w:eastAsia="Times New Roman" w:hAnsi="Sylfaen" w:cs="Times New Roman"/>
                <w:sz w:val="20"/>
                <w:szCs w:val="24"/>
                <w:lang w:val="hy-AM"/>
              </w:rPr>
              <w:t>6450</w:t>
            </w:r>
          </w:p>
        </w:tc>
        <w:tc>
          <w:tcPr>
            <w:tcW w:w="1293" w:type="dxa"/>
            <w:vAlign w:val="center"/>
          </w:tcPr>
          <w:p w:rsidR="0081474C" w:rsidRPr="00BF1D8A" w:rsidRDefault="0081474C" w:rsidP="004C0DF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Պայմանագիրը</w:t>
            </w:r>
            <w:r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կնքվելու</w:t>
            </w:r>
            <w:r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է</w:t>
            </w:r>
            <w:r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BF1D8A">
              <w:rPr>
                <w:rFonts w:ascii="Franklin Gothic Medium Cond" w:eastAsia="Times New Roman" w:hAnsi="Franklin Gothic Medium Cond" w:cs="Franklin Gothic Medium Cond"/>
                <w:sz w:val="18"/>
                <w:szCs w:val="18"/>
                <w:lang w:val="hy-AM"/>
              </w:rPr>
              <w:t>«</w:t>
            </w:r>
            <w:r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Գնումների</w:t>
            </w:r>
            <w:r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մասին</w:t>
            </w:r>
            <w:r w:rsidRPr="00BF1D8A">
              <w:rPr>
                <w:rFonts w:ascii="Franklin Gothic Medium Cond" w:eastAsia="Times New Roman" w:hAnsi="Franklin Gothic Medium Cond" w:cs="Franklin Gothic Medium Cond"/>
                <w:sz w:val="18"/>
                <w:szCs w:val="18"/>
                <w:lang w:val="hy-AM"/>
              </w:rPr>
              <w:t>»</w:t>
            </w:r>
            <w:r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ՀՀ</w:t>
            </w:r>
            <w:r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օրենքի</w:t>
            </w:r>
            <w:r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հիման</w:t>
            </w:r>
            <w:r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վրա</w:t>
            </w:r>
            <w:r w:rsidRPr="00BF1D8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մինչև</w:t>
            </w:r>
            <w:r w:rsidRPr="00BF1D8A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 xml:space="preserve"> 202</w:t>
            </w:r>
            <w:r w:rsidR="004C0DFD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>5</w:t>
            </w:r>
            <w:r w:rsidRPr="00BF1D8A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 xml:space="preserve"> </w:t>
            </w:r>
            <w:r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թվականի</w:t>
            </w:r>
            <w:r w:rsidRPr="00BF1D8A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 xml:space="preserve"> </w:t>
            </w:r>
            <w:r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դեկտեմբերի</w:t>
            </w:r>
            <w:r w:rsidRPr="00BF1D8A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 xml:space="preserve"> 31-</w:t>
            </w:r>
            <w:r w:rsidRPr="00BF1D8A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ը</w:t>
            </w:r>
            <w:r w:rsidRPr="00BF1D8A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>:</w:t>
            </w:r>
          </w:p>
        </w:tc>
      </w:tr>
    </w:tbl>
    <w:p w:rsidR="00532D6C" w:rsidRPr="007A411A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7A411A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7A411A" w:rsidRDefault="00532D6C" w:rsidP="00106D44">
      <w:pPr>
        <w:keepNext/>
        <w:tabs>
          <w:tab w:val="left" w:pos="426"/>
        </w:tabs>
        <w:spacing w:after="0" w:line="240" w:lineRule="auto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532D6C" w:rsidRPr="007A411A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7A411A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*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532D6C" w:rsidTr="00532D6C">
        <w:trPr>
          <w:jc w:val="center"/>
        </w:trPr>
        <w:tc>
          <w:tcPr>
            <w:tcW w:w="4536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nb-NO"/>
              </w:rPr>
              <w:t>ԳՆՈՐԴ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32D6C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</w:rPr>
              <w:t>ստորագրություն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</w:rPr>
              <w:t>Կ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</w:rPr>
              <w:t>Տ</w:t>
            </w:r>
          </w:p>
        </w:tc>
        <w:tc>
          <w:tcPr>
            <w:tcW w:w="76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pt-BR"/>
              </w:rPr>
              <w:t>ՎԱՃԱՌՈՂ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32D6C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</w:rPr>
              <w:t>ստորագրություն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</w:rPr>
              <w:t>Կ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</w:rPr>
              <w:t>Տ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20"/>
          <w:szCs w:val="24"/>
        </w:rPr>
        <w:br w:type="page"/>
      </w: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lastRenderedPageBreak/>
        <w:t>Հավելված</w:t>
      </w: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N 2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«         »              20  </w:t>
      </w: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t>թ</w:t>
      </w: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t>կնքված</w:t>
      </w: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t>ծածկագրով</w:t>
      </w: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t>պայմանագրի</w:t>
      </w:r>
    </w:p>
    <w:p w:rsidR="00532D6C" w:rsidRPr="00532D6C" w:rsidRDefault="00532D6C" w:rsidP="00106D44">
      <w:pPr>
        <w:tabs>
          <w:tab w:val="left" w:pos="426"/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:rsidR="00532D6C" w:rsidRPr="00532D6C" w:rsidRDefault="00532D6C" w:rsidP="00106D44">
      <w:pPr>
        <w:tabs>
          <w:tab w:val="left" w:pos="426"/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Sylfaen"/>
          <w:b/>
          <w:lang w:val="en-US"/>
        </w:rPr>
        <w:softHyphen/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ՎՃԱՐՄԱՆ</w:t>
      </w:r>
      <w:r w:rsidRPr="00532D6C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ԺԱՄԱՆԱԿԱՑՈՒՅՑ</w:t>
      </w:r>
      <w:r w:rsidRPr="00532D6C">
        <w:rPr>
          <w:rFonts w:ascii="GHEA Grapalat" w:eastAsia="Times New Roman" w:hAnsi="GHEA Grapalat" w:cs="Times New Roman"/>
          <w:sz w:val="20"/>
          <w:szCs w:val="24"/>
          <w:lang w:val="en-US"/>
        </w:rPr>
        <w:t>*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w:rsidRPr="00532D6C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532D6C">
        <w:rPr>
          <w:rFonts w:ascii="GHEA Grapalat" w:eastAsia="Times New Roman" w:hAnsi="GHEA Grapalat" w:cs="Arial"/>
          <w:sz w:val="18"/>
          <w:szCs w:val="24"/>
          <w:lang w:val="en-US"/>
        </w:rPr>
        <w:t>ՀՀ</w:t>
      </w:r>
      <w:r w:rsidRPr="00532D6C">
        <w:rPr>
          <w:rFonts w:ascii="GHEA Grapalat" w:eastAsia="Times New Roman" w:hAnsi="GHEA Grapalat" w:cs="Sylfaen"/>
          <w:sz w:val="18"/>
          <w:szCs w:val="24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24"/>
          <w:lang w:val="en-US"/>
        </w:rPr>
        <w:t>դրամ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4"/>
        <w:gridCol w:w="2303"/>
        <w:gridCol w:w="2062"/>
        <w:gridCol w:w="470"/>
        <w:gridCol w:w="571"/>
        <w:gridCol w:w="679"/>
        <w:gridCol w:w="682"/>
        <w:gridCol w:w="682"/>
        <w:gridCol w:w="679"/>
        <w:gridCol w:w="682"/>
        <w:gridCol w:w="682"/>
        <w:gridCol w:w="682"/>
        <w:gridCol w:w="682"/>
        <w:gridCol w:w="684"/>
        <w:gridCol w:w="681"/>
        <w:gridCol w:w="1668"/>
      </w:tblGrid>
      <w:tr w:rsidR="00532D6C" w:rsidRPr="00532D6C" w:rsidTr="00532D6C">
        <w:tc>
          <w:tcPr>
            <w:tcW w:w="15693" w:type="dxa"/>
            <w:gridSpan w:val="16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>Ապրանքի</w:t>
            </w:r>
          </w:p>
        </w:tc>
      </w:tr>
      <w:tr w:rsidR="00532D6C" w:rsidRPr="004C0DFD" w:rsidTr="00532D6C">
        <w:tc>
          <w:tcPr>
            <w:tcW w:w="1812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հրավերով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նախատեսված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չափաբաժնի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համարը</w:t>
            </w:r>
          </w:p>
        </w:tc>
        <w:tc>
          <w:tcPr>
            <w:tcW w:w="2323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գնումների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պլանով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նախատեսված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միջանցիկ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ծածկագիրը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ըստ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ԳՄԱ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դասակարգման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(CPV)</w:t>
            </w:r>
          </w:p>
        </w:tc>
        <w:tc>
          <w:tcPr>
            <w:tcW w:w="2085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n-US"/>
              </w:rPr>
              <w:t>անվանումը</w:t>
            </w:r>
          </w:p>
        </w:tc>
        <w:tc>
          <w:tcPr>
            <w:tcW w:w="9473" w:type="dxa"/>
            <w:gridSpan w:val="13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>դիմաց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>վճարումները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>նախատեսվում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>է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>իրականացնել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2022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>թ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-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>ին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`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>ըստ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>ամիսների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>այդ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24"/>
                <w:lang w:val="es-ES"/>
              </w:rPr>
              <w:t>թվում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**</w:t>
            </w:r>
          </w:p>
        </w:tc>
      </w:tr>
      <w:tr w:rsidR="003A21E6" w:rsidRPr="00532D6C" w:rsidTr="00532D6C">
        <w:trPr>
          <w:trHeight w:val="1538"/>
        </w:trPr>
        <w:tc>
          <w:tcPr>
            <w:tcW w:w="1812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2323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2085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470" w:type="dxa"/>
            <w:textDirection w:val="btLr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lang w:val="pt-BR"/>
              </w:rPr>
              <w:t>հունվար</w:t>
            </w:r>
          </w:p>
        </w:tc>
        <w:tc>
          <w:tcPr>
            <w:tcW w:w="470" w:type="dxa"/>
            <w:textDirection w:val="btLr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lang w:val="pt-BR"/>
              </w:rPr>
              <w:t>փետրվար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lang w:val="pt-BR"/>
              </w:rPr>
              <w:t>մարտ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lang w:val="pt-BR"/>
              </w:rPr>
              <w:t>ապրիլ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lang w:val="pt-BR"/>
              </w:rPr>
              <w:t>մայիս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lang w:val="pt-BR"/>
              </w:rPr>
              <w:t>հունիս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lang w:val="pt-BR"/>
              </w:rPr>
              <w:t>հուլիս</w:t>
            </w:r>
            <w:r w:rsidRPr="00532D6C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lang w:val="pt-BR"/>
              </w:rPr>
              <w:t>օգոստոս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lang w:val="pt-BR"/>
              </w:rPr>
              <w:t>սեպտեմբեր</w:t>
            </w:r>
            <w:r w:rsidRPr="00532D6C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lang w:val="pt-BR"/>
              </w:rPr>
              <w:t>հոկտեմբեր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532D6C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lang w:val="pt-BR"/>
              </w:rPr>
              <w:t>նոյեմբեր</w:t>
            </w:r>
          </w:p>
        </w:tc>
        <w:tc>
          <w:tcPr>
            <w:tcW w:w="685" w:type="dxa"/>
            <w:textDirection w:val="btLr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ind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lang w:val="pt-BR"/>
              </w:rPr>
              <w:t>դեկտեմբեր</w:t>
            </w:r>
          </w:p>
        </w:tc>
        <w:tc>
          <w:tcPr>
            <w:tcW w:w="1683" w:type="dxa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ind w:right="-1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lang w:val="pt-BR"/>
              </w:rPr>
              <w:t>Ընդամենը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</w:p>
        </w:tc>
      </w:tr>
      <w:tr w:rsidR="00C64296" w:rsidRPr="00532D6C" w:rsidTr="005522A6">
        <w:trPr>
          <w:trHeight w:val="1538"/>
        </w:trPr>
        <w:tc>
          <w:tcPr>
            <w:tcW w:w="1812" w:type="dxa"/>
            <w:vAlign w:val="center"/>
          </w:tcPr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  <w:t>1</w:t>
            </w:r>
          </w:p>
        </w:tc>
        <w:tc>
          <w:tcPr>
            <w:tcW w:w="2323" w:type="dxa"/>
            <w:vAlign w:val="center"/>
          </w:tcPr>
          <w:p w:rsidR="00C64296" w:rsidRPr="00521B3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09411710</w:t>
            </w:r>
          </w:p>
        </w:tc>
        <w:tc>
          <w:tcPr>
            <w:tcW w:w="2085" w:type="dxa"/>
            <w:vAlign w:val="center"/>
          </w:tcPr>
          <w:p w:rsidR="00C64296" w:rsidRPr="00BA7F42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Սեղմված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</w:rPr>
              <w:t>բնական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BA7F42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գազ</w:t>
            </w:r>
            <w:r w:rsidRPr="00BA7F42">
              <w:rPr>
                <w:rFonts w:ascii="GHEA Grapalat" w:eastAsia="Times New Roman" w:hAnsi="GHEA Grapalat" w:cs="Arial"/>
                <w:sz w:val="18"/>
                <w:szCs w:val="18"/>
              </w:rPr>
              <w:t xml:space="preserve"> 1 </w:t>
            </w:r>
          </w:p>
        </w:tc>
        <w:tc>
          <w:tcPr>
            <w:tcW w:w="470" w:type="dxa"/>
            <w:vAlign w:val="center"/>
          </w:tcPr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8,3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470" w:type="dxa"/>
            <w:vAlign w:val="center"/>
          </w:tcPr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16,6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685" w:type="dxa"/>
            <w:vAlign w:val="center"/>
          </w:tcPr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 xml:space="preserve">25 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33,3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41,6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685" w:type="dxa"/>
            <w:vAlign w:val="center"/>
          </w:tcPr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50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58,3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66,6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74,9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83,2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685" w:type="dxa"/>
            <w:vAlign w:val="center"/>
          </w:tcPr>
          <w:p w:rsidR="00C64296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val="hy-AM"/>
              </w:rPr>
            </w:pPr>
          </w:p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91,5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. %</w:t>
            </w:r>
          </w:p>
        </w:tc>
        <w:tc>
          <w:tcPr>
            <w:tcW w:w="685" w:type="dxa"/>
            <w:vAlign w:val="center"/>
          </w:tcPr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100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1683" w:type="dxa"/>
            <w:vAlign w:val="center"/>
          </w:tcPr>
          <w:p w:rsidR="00C64296" w:rsidRPr="00532D6C" w:rsidRDefault="00C64296" w:rsidP="00C6429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0"/>
                <w:szCs w:val="24"/>
                <w:lang w:val="hy-AM"/>
              </w:rPr>
              <w:t>100</w:t>
            </w:r>
            <w:r w:rsidRPr="00532D6C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Sylfaen"/>
          <w:sz w:val="18"/>
          <w:szCs w:val="18"/>
          <w:lang w:val="pt-BR"/>
        </w:rPr>
      </w:pPr>
      <w:r w:rsidRPr="00532D6C">
        <w:rPr>
          <w:rFonts w:ascii="GHEA Grapalat" w:eastAsia="Times New Roman" w:hAnsi="GHEA Grapalat" w:cs="Times New Roman"/>
          <w:sz w:val="18"/>
          <w:szCs w:val="18"/>
          <w:lang w:val="en-US"/>
        </w:rPr>
        <w:t xml:space="preserve">*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Վճարման</w:t>
      </w:r>
      <w:r w:rsidRPr="00532D6C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ենթակա</w:t>
      </w:r>
      <w:r w:rsidRPr="00532D6C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գումարները</w:t>
      </w:r>
      <w:r w:rsidRPr="00532D6C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ներկայացվում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են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աճողական</w:t>
      </w:r>
      <w:r w:rsidRPr="00532D6C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կարգով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Եթե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պայմանագիրը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կնքվում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է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"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Գնումների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մասին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"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ՀՀ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օրենքի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15-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րդ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հոդվածի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6-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րդ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մասի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հիման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վրա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ապա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սույն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ժամանակացույցը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լրացվում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և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կնքվում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է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ֆինանսական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միջոցներ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նախատեսվելու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դեպքում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կողմերի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միջև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կնքվող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համաձայնագրի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հետ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միաժամանակ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`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որպես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դրա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անբաժանելի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մաս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pt-BR"/>
        </w:rPr>
      </w:pP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**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հրավերում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գումարները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նշվում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են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տոկոսով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իսկ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պայմանագիրը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կնքելիս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տոկոսի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փոխարեն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նշվում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է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կոնկրետ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գումարի</w:t>
      </w:r>
      <w:r w:rsidRPr="00532D6C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18"/>
          <w:lang w:val="pt-BR"/>
        </w:rPr>
        <w:t>չափ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532D6C" w:rsidTr="00532D6C">
        <w:trPr>
          <w:jc w:val="center"/>
        </w:trPr>
        <w:tc>
          <w:tcPr>
            <w:tcW w:w="4536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nb-NO"/>
              </w:rPr>
              <w:t>ԳՆՈՐԴ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32D6C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</w:rPr>
              <w:t>ստորագրություն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</w:rPr>
              <w:t>Կ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</w:rPr>
              <w:t>Տ</w:t>
            </w:r>
          </w:p>
        </w:tc>
        <w:tc>
          <w:tcPr>
            <w:tcW w:w="760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pt-BR"/>
              </w:rPr>
              <w:t>ՎԱՃԱՌՈՂ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32D6C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</w:rPr>
              <w:t>ստորագրություն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</w:rPr>
              <w:t>Կ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</w:rPr>
              <w:t>Տ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  <w:sectPr w:rsidR="00532D6C" w:rsidRPr="00532D6C" w:rsidSect="00532D6C">
          <w:footnotePr>
            <w:pos w:val="beneathText"/>
          </w:footnotePr>
          <w:pgSz w:w="16838" w:h="11906" w:orient="landscape" w:code="9"/>
          <w:pgMar w:top="662" w:right="533" w:bottom="1138" w:left="720" w:header="562" w:footer="562" w:gutter="0"/>
          <w:cols w:space="720"/>
        </w:sect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</w:rPr>
      </w:pP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t>Հավելված</w:t>
      </w: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N </w:t>
      </w:r>
      <w:r w:rsidRPr="00532D6C">
        <w:rPr>
          <w:rFonts w:ascii="GHEA Grapalat" w:eastAsia="Times New Roman" w:hAnsi="GHEA Grapalat" w:cs="Times New Roman"/>
          <w:sz w:val="18"/>
          <w:szCs w:val="24"/>
        </w:rPr>
        <w:t>3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«         »              20  </w:t>
      </w: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t>թ</w:t>
      </w: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t>կնքված</w:t>
      </w: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t>ծածկագրով</w:t>
      </w:r>
      <w:r w:rsidRPr="00532D6C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8"/>
          <w:szCs w:val="24"/>
          <w:lang w:val="hy-AM"/>
        </w:rPr>
        <w:t>պայմանագրի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5"/>
        <w:gridCol w:w="5115"/>
      </w:tblGrid>
      <w:tr w:rsidR="00532D6C" w:rsidRPr="004C0DFD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4C0DFD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GHEA Grapalat" w:eastAsia="Times New Roman" w:hAnsi="GHEA Grapalat" w:cs="Times New Roman"/>
                <w:noProof/>
                <w:sz w:val="24"/>
                <w:szCs w:val="24"/>
                <w:lang w:eastAsia="ru-RU"/>
              </w:rPr>
              <w:pict>
                <v:rect id="Прямоугольник 1" o:spid="_x0000_s1026" style="position:absolute;left:0;text-align:left;margin-left:189pt;margin-top:13.2pt;width:9pt;height:81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" stroked="f"/>
              </w:pict>
            </w:r>
            <w:r w:rsidR="00532D6C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Պայմանագրի</w:t>
            </w:r>
            <w:r w:rsidR="00532D6C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532D6C"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կողմ</w:t>
            </w:r>
            <w:r w:rsidR="00532D6C"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գտնվելու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վայրը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հհ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հվհհ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Պատվիրատու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գտնվելու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վայրը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հհ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հվհհ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pt-BR"/>
        </w:rPr>
      </w:pPr>
      <w:r w:rsidRPr="00532D6C">
        <w:rPr>
          <w:rFonts w:ascii="Courier New" w:eastAsia="Times New Roman" w:hAnsi="Courier New" w:cs="Courier New"/>
          <w:iCs/>
          <w:color w:val="000000"/>
          <w:sz w:val="21"/>
          <w:szCs w:val="21"/>
          <w:lang w:val="pt-BR"/>
        </w:rPr>
        <w:t>  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iCs/>
          <w:color w:val="000000"/>
          <w:sz w:val="15"/>
          <w:szCs w:val="21"/>
          <w:lang w:val="pt-BR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>ԱՐՁԱՆԱԳՐՈՒԹՅՈՒՆ</w:t>
      </w:r>
      <w:r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N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</w:pPr>
      <w:r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>ՊԱՅՄԱՆԱԳՐԻ</w:t>
      </w:r>
      <w:r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>ԿԱՄ</w:t>
      </w:r>
      <w:r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>ԴՐԱ</w:t>
      </w:r>
      <w:r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>ՄԻ</w:t>
      </w:r>
      <w:r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>ՄԱՍԻ</w:t>
      </w:r>
      <w:r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b/>
          <w:bCs/>
          <w:iCs/>
          <w:color w:val="000000"/>
          <w:lang w:val="pt-BR"/>
        </w:rPr>
        <w:t>ԿԱՏԱՐՄԱՆ</w:t>
      </w:r>
      <w:r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b/>
          <w:bCs/>
          <w:iCs/>
          <w:color w:val="000000"/>
          <w:lang w:val="pt-BR"/>
        </w:rPr>
        <w:t>ԱՐԴՅՈՒՆՔՆԵՐԻ</w:t>
      </w:r>
      <w:r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>ՀԱՆՁՆՄԱՆ</w:t>
      </w:r>
      <w:r w:rsidRPr="00532D6C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>-</w:t>
      </w:r>
      <w:r w:rsidRPr="00532D6C">
        <w:rPr>
          <w:rFonts w:ascii="GHEA Grapalat" w:eastAsia="Times New Roman" w:hAnsi="GHEA Grapalat" w:cs="Arial"/>
          <w:b/>
          <w:bCs/>
          <w:iCs/>
          <w:color w:val="000000"/>
          <w:lang w:val="en-US"/>
        </w:rPr>
        <w:t>ԸՆԴՈՒՆՄԱՆ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>«      » «              »</w:t>
      </w:r>
      <w:r w:rsidRPr="00532D6C">
        <w:rPr>
          <w:rFonts w:ascii="GHEA Grapalat" w:eastAsia="Times New Roman" w:hAnsi="GHEA Grapalat" w:cs="Times New Roman"/>
          <w:iCs/>
          <w:sz w:val="20"/>
          <w:szCs w:val="20"/>
          <w:lang w:val="es-ES"/>
        </w:rPr>
        <w:t xml:space="preserve"> 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 xml:space="preserve">20   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n-AU" w:eastAsia="ru-RU"/>
        </w:rPr>
        <w:t>թ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>Պայմանագրի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/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>այսուհետ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`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>Պայմանագիր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/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>անվանումը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>Պայմանագրի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>կնքման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>ամսաթիվը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` «____» «__________________» 20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>թ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>Պայմանագրի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>համարը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`    __________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Sylfaen"/>
          <w:iCs/>
          <w:sz w:val="24"/>
          <w:szCs w:val="24"/>
          <w:lang w:val="es-ES"/>
        </w:rPr>
      </w:pPr>
      <w:proofErr w:type="gramStart"/>
      <w:r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>Պատվիրատուն</w:t>
      </w:r>
      <w:r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>և</w:t>
      </w:r>
      <w:proofErr w:type="gramEnd"/>
      <w:r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>Պայմանագրի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n-US"/>
        </w:rPr>
        <w:t>կողմը՝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>հիմք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>ընդունելով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>պայմանագրի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>կատարման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>վերաբերյալ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«  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»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«     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         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»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20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>թ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.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>դուրս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>գրված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N ___  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>հաշիվ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hy-AM"/>
        </w:rPr>
        <w:t>ապրանքագիրը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s-ES"/>
        </w:rPr>
        <w:t>կազմեցին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s-ES"/>
        </w:rPr>
        <w:t>սույն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s-ES"/>
        </w:rPr>
        <w:t>արձանագրությունը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s-ES"/>
        </w:rPr>
        <w:t>հետևյալի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s-ES"/>
        </w:rPr>
        <w:t>մասին</w:t>
      </w:r>
      <w:r w:rsidRPr="00532D6C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.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  <w:r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>Պայմանագրի</w:t>
      </w:r>
      <w:r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>շրջանակներում</w:t>
      </w:r>
      <w:r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>Պայմանագրի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gramStart"/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>կողմը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 </w:t>
      </w:r>
      <w:r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>մատակարարել</w:t>
      </w:r>
      <w:proofErr w:type="gramEnd"/>
      <w:r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>է</w:t>
      </w:r>
      <w:r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>հետևյալ</w:t>
      </w:r>
      <w:r w:rsidRPr="00532D6C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color w:val="000000"/>
          <w:sz w:val="21"/>
          <w:szCs w:val="21"/>
          <w:lang w:val="en-US"/>
        </w:rPr>
        <w:t>ապրանքները՝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532D6C" w:rsidRPr="00532D6C" w:rsidTr="00532D6C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Մատակարարված</w:t>
            </w:r>
            <w:r w:rsidRPr="00532D6C">
              <w:rPr>
                <w:rFonts w:ascii="GHEA Grapalat" w:eastAsia="Times New Roman" w:hAnsi="GHEA Grapalat" w:cs="Courier New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ապրանքների</w:t>
            </w:r>
          </w:p>
        </w:tc>
      </w:tr>
      <w:tr w:rsidR="00532D6C" w:rsidRPr="004C0DFD" w:rsidTr="00532D6C">
        <w:trPr>
          <w:jc w:val="right"/>
        </w:trPr>
        <w:tc>
          <w:tcPr>
            <w:tcW w:w="357" w:type="dxa"/>
            <w:vMerge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տեխնիկական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բնութագրի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համառոտ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շարադրանքը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քանակական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ցուցանիշը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կատարման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ժամկետը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ենթակա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գումարը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/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հազար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դրամ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ժամկետը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/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ըստ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վճարման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ժամանակացույցի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</w:tc>
      </w:tr>
      <w:tr w:rsidR="00532D6C" w:rsidRPr="00532D6C" w:rsidTr="00532D6C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ըստ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պայմանագրով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հաստատված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գնման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ժամանակացույցի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փաստացի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ըստ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պայմանագրով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հաստատված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գնման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ժամանակացույցի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փաստացի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532D6C" w:rsidTr="00532D6C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532D6C" w:rsidTr="00532D6C">
        <w:trPr>
          <w:jc w:val="right"/>
        </w:trPr>
        <w:tc>
          <w:tcPr>
            <w:tcW w:w="357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shd w:val="clear" w:color="auto" w:fill="auto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es-ES"/>
        </w:rPr>
      </w:pPr>
      <w:r w:rsidRPr="00532D6C">
        <w:rPr>
          <w:rFonts w:ascii="Courier New" w:eastAsia="Times New Roman" w:hAnsi="Courier New" w:cs="Courier New"/>
          <w:iCs/>
          <w:color w:val="000000"/>
          <w:sz w:val="21"/>
          <w:szCs w:val="21"/>
          <w:lang w:val="es-ES"/>
        </w:rPr>
        <w:t> 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  <w:r w:rsidRPr="00532D6C">
        <w:rPr>
          <w:rFonts w:ascii="Courier New" w:eastAsia="Times New Roman" w:hAnsi="Courier New" w:cs="Courier New"/>
          <w:iCs/>
          <w:color w:val="000000"/>
          <w:sz w:val="21"/>
          <w:szCs w:val="21"/>
          <w:lang w:val="es-ES"/>
        </w:rPr>
        <w:t> 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hy-AM"/>
        </w:rPr>
        <w:t>Սույն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n-US"/>
        </w:rPr>
        <w:t>արձանագրության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n-US"/>
        </w:rPr>
        <w:t>երկկողմ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hy-AM"/>
        </w:rPr>
        <w:t>հաստատման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hy-AM"/>
        </w:rPr>
        <w:t>համար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hy-AM"/>
        </w:rPr>
        <w:t>հիմք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hy-AM"/>
        </w:rPr>
        <w:t>հանդիսացած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n-US"/>
        </w:rPr>
        <w:t>հաշիվ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n-US"/>
        </w:rPr>
        <w:t>ապրանքագիրը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n-US"/>
        </w:rPr>
        <w:t>և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hy-AM"/>
        </w:rPr>
        <w:t>դրական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color w:val="000000"/>
          <w:sz w:val="21"/>
          <w:szCs w:val="21"/>
          <w:lang w:val="es-ES"/>
        </w:rPr>
        <w:t>եզրակացությունը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>են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>սույն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>մասը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>և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>կցվում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32D6C">
        <w:rPr>
          <w:rFonts w:ascii="GHEA Grapalat" w:eastAsia="Times New Roman" w:hAnsi="GHEA Grapalat" w:cs="Arial"/>
          <w:iCs/>
          <w:snapToGrid w:val="0"/>
          <w:color w:val="000000"/>
          <w:sz w:val="21"/>
          <w:szCs w:val="21"/>
          <w:lang w:val="es-ES"/>
        </w:rPr>
        <w:t>են</w:t>
      </w:r>
      <w:r w:rsidRPr="00532D6C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>: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  <w:r w:rsidRPr="00532D6C">
        <w:rPr>
          <w:rFonts w:ascii="Courier New" w:eastAsia="Times New Roman" w:hAnsi="Courier New" w:cs="Courier New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532D6C" w:rsidRPr="00532D6C" w:rsidTr="00532D6C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Ապրանքը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հանձնեց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Ապրանքը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ընդունեց</w:t>
            </w:r>
          </w:p>
        </w:tc>
      </w:tr>
      <w:tr w:rsidR="00532D6C" w:rsidRPr="00532D6C" w:rsidTr="00532D6C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iCs/>
                <w:sz w:val="15"/>
                <w:szCs w:val="15"/>
                <w:lang w:val="en-US"/>
              </w:rPr>
              <w:t>ստորագրություն</w:t>
            </w:r>
            <w:r w:rsidRPr="00532D6C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>___________________________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iCs/>
                <w:sz w:val="15"/>
                <w:szCs w:val="15"/>
                <w:lang w:val="en-US"/>
              </w:rPr>
              <w:t>ստորագրություն</w:t>
            </w:r>
            <w:r w:rsidRPr="00532D6C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</w:tr>
      <w:tr w:rsidR="00532D6C" w:rsidRPr="00532D6C" w:rsidTr="00532D6C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iCs/>
                <w:sz w:val="15"/>
                <w:szCs w:val="15"/>
                <w:lang w:val="en-US"/>
              </w:rPr>
              <w:t>ազգանուն</w:t>
            </w:r>
            <w:r w:rsidRPr="00532D6C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iCs/>
                <w:sz w:val="15"/>
                <w:szCs w:val="15"/>
                <w:lang w:val="en-US"/>
              </w:rPr>
              <w:t>անուն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>___________________________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iCs/>
                <w:sz w:val="15"/>
                <w:szCs w:val="15"/>
                <w:lang w:val="en-US"/>
              </w:rPr>
              <w:t>ազգանուն</w:t>
            </w:r>
            <w:r w:rsidRPr="00532D6C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iCs/>
                <w:sz w:val="15"/>
                <w:szCs w:val="15"/>
                <w:lang w:val="en-US"/>
              </w:rPr>
              <w:t>անուն</w:t>
            </w:r>
          </w:p>
        </w:tc>
      </w:tr>
      <w:tr w:rsidR="00532D6C" w:rsidRPr="00532D6C" w:rsidTr="00532D6C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Կ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Տ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  <w:r w:rsidRPr="00532D6C">
              <w:rPr>
                <w:rFonts w:ascii="Courier New" w:eastAsia="Times New Roman" w:hAnsi="Courier New" w:cs="Courier New"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532D6C"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532D6C">
              <w:rPr>
                <w:rFonts w:ascii="Courier New" w:eastAsia="Times New Roman" w:hAnsi="Courier New" w:cs="Courier New"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532D6C"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                          </w:t>
            </w: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Կ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  <w:r w:rsidRPr="00532D6C">
              <w:rPr>
                <w:rFonts w:ascii="GHEA Grapalat" w:eastAsia="Times New Roman" w:hAnsi="GHEA Grapalat" w:cs="Arial"/>
                <w:iCs/>
                <w:color w:val="000000"/>
                <w:sz w:val="21"/>
                <w:szCs w:val="21"/>
                <w:lang w:val="en-US"/>
              </w:rPr>
              <w:t>Տ</w:t>
            </w:r>
            <w:r w:rsidRPr="00532D6C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en-US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Հավելված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3.1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«         »              20 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թ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.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կնքված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                    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ծածկագրով</w:t>
      </w:r>
      <w:r w:rsidRPr="00532D6C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pt-BR"/>
        </w:rPr>
        <w:t>պայմանագրի</w:t>
      </w: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r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>ԱԿՏ</w:t>
      </w:r>
      <w:r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N </w:t>
      </w:r>
      <w:r w:rsidRPr="00532D6C">
        <w:rPr>
          <w:rFonts w:ascii="GHEA Grapalat" w:eastAsia="Times New Roman" w:hAnsi="GHEA Grapalat" w:cs="Sylfaen"/>
          <w:bCs/>
          <w:sz w:val="18"/>
          <w:szCs w:val="18"/>
          <w:u w:val="single"/>
          <w:lang w:val="en-US"/>
        </w:rPr>
        <w:tab/>
      </w:r>
      <w:r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</w:t>
      </w: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  <w:tab w:val="left" w:pos="2250"/>
        </w:tabs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proofErr w:type="gramStart"/>
      <w:r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>պայմանագրի</w:t>
      </w:r>
      <w:proofErr w:type="gramEnd"/>
      <w:r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>արդյունքը</w:t>
      </w:r>
      <w:r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>Գնորդին</w:t>
      </w:r>
      <w:r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>հանձնելու</w:t>
      </w:r>
      <w:r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>փաստը</w:t>
      </w:r>
      <w:r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>ֆիքսելու</w:t>
      </w:r>
      <w:r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bCs/>
          <w:sz w:val="18"/>
          <w:szCs w:val="18"/>
          <w:lang w:val="en-US"/>
        </w:rPr>
        <w:t>վերաբերյալ</w:t>
      </w:r>
      <w:r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          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18"/>
          <w:szCs w:val="18"/>
          <w:lang w:val="en-US"/>
        </w:rPr>
      </w:pPr>
      <w:r w:rsidRPr="00532D6C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   </w:t>
      </w: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18"/>
          <w:lang w:val="en-US"/>
        </w:rPr>
      </w:pP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n-US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Սույնով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արձանագրվում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որ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  <w:t xml:space="preserve">       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ի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(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այսուհետ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Գնորդ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)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12"/>
          <w:szCs w:val="16"/>
          <w:lang w:val="en-US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ab/>
        <w:t xml:space="preserve">        </w:t>
      </w:r>
      <w:r w:rsidRPr="00532D6C">
        <w:rPr>
          <w:rFonts w:ascii="GHEA Grapalat" w:eastAsia="Times New Roman" w:hAnsi="GHEA Grapalat" w:cs="Arial"/>
          <w:sz w:val="12"/>
          <w:szCs w:val="16"/>
          <w:lang w:val="en-US"/>
        </w:rPr>
        <w:t>Գնորդի</w:t>
      </w:r>
      <w:r w:rsidRPr="00532D6C">
        <w:rPr>
          <w:rFonts w:ascii="GHEA Grapalat" w:eastAsia="Times New Roman" w:hAnsi="GHEA Grapalat" w:cs="Sylfaen"/>
          <w:sz w:val="12"/>
          <w:szCs w:val="16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12"/>
          <w:szCs w:val="16"/>
          <w:lang w:val="en-US"/>
        </w:rPr>
        <w:t>անվանումը</w:t>
      </w:r>
      <w:r w:rsidRPr="00532D6C">
        <w:rPr>
          <w:rFonts w:ascii="GHEA Grapalat" w:eastAsia="Times New Roman" w:hAnsi="GHEA Grapalat" w:cs="Sylfaen"/>
          <w:sz w:val="12"/>
          <w:szCs w:val="16"/>
          <w:lang w:val="en-US"/>
        </w:rPr>
        <w:t xml:space="preserve">     </w:t>
      </w:r>
      <w:r w:rsidRPr="00532D6C">
        <w:rPr>
          <w:rFonts w:ascii="GHEA Grapalat" w:eastAsia="Times New Roman" w:hAnsi="GHEA Grapalat" w:cs="Sylfaen"/>
          <w:sz w:val="12"/>
          <w:szCs w:val="16"/>
          <w:lang w:val="en-US"/>
        </w:rPr>
        <w:tab/>
      </w:r>
      <w:r w:rsidRPr="00532D6C">
        <w:rPr>
          <w:rFonts w:ascii="GHEA Grapalat" w:eastAsia="Times New Roman" w:hAnsi="GHEA Grapalat" w:cs="Sylfaen"/>
          <w:sz w:val="12"/>
          <w:szCs w:val="16"/>
          <w:lang w:val="en-US"/>
        </w:rPr>
        <w:tab/>
      </w:r>
      <w:r w:rsidRPr="00532D6C">
        <w:rPr>
          <w:rFonts w:ascii="GHEA Grapalat" w:eastAsia="Times New Roman" w:hAnsi="GHEA Grapalat" w:cs="Sylfaen"/>
          <w:sz w:val="12"/>
          <w:szCs w:val="16"/>
          <w:lang w:val="en-US"/>
        </w:rPr>
        <w:tab/>
      </w:r>
      <w:r w:rsidRPr="00532D6C">
        <w:rPr>
          <w:rFonts w:ascii="GHEA Grapalat" w:eastAsia="Times New Roman" w:hAnsi="GHEA Grapalat" w:cs="Sylfaen"/>
          <w:sz w:val="12"/>
          <w:szCs w:val="16"/>
          <w:lang w:val="en-US"/>
        </w:rPr>
        <w:tab/>
        <w:t xml:space="preserve">            </w:t>
      </w:r>
      <w:r w:rsidRPr="00532D6C">
        <w:rPr>
          <w:rFonts w:ascii="GHEA Grapalat" w:eastAsia="Times New Roman" w:hAnsi="GHEA Grapalat" w:cs="Arial"/>
          <w:sz w:val="12"/>
          <w:szCs w:val="16"/>
          <w:lang w:val="en-US"/>
        </w:rPr>
        <w:t>Վաճառողի</w:t>
      </w:r>
      <w:r w:rsidRPr="00532D6C">
        <w:rPr>
          <w:rFonts w:ascii="GHEA Grapalat" w:eastAsia="Times New Roman" w:hAnsi="GHEA Grapalat" w:cs="Sylfaen"/>
          <w:sz w:val="12"/>
          <w:szCs w:val="16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12"/>
          <w:szCs w:val="16"/>
          <w:lang w:val="en-US"/>
        </w:rPr>
        <w:t>անվանումը</w:t>
      </w:r>
      <w:r w:rsidRPr="00532D6C">
        <w:rPr>
          <w:rFonts w:ascii="GHEA Grapalat" w:eastAsia="Times New Roman" w:hAnsi="GHEA Grapalat" w:cs="Sylfaen"/>
          <w:sz w:val="12"/>
          <w:szCs w:val="16"/>
          <w:lang w:val="en-US"/>
        </w:rPr>
        <w:tab/>
      </w: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այսուհետ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Վաճառող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միջև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20    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թ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. </w:t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կնքված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N </w:t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12"/>
          <w:szCs w:val="16"/>
          <w:lang w:val="hy-AM"/>
        </w:rPr>
      </w:pP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532D6C">
        <w:rPr>
          <w:rFonts w:ascii="GHEA Grapalat" w:eastAsia="Times New Roman" w:hAnsi="GHEA Grapalat" w:cs="Arial"/>
          <w:sz w:val="12"/>
          <w:szCs w:val="16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2"/>
          <w:szCs w:val="16"/>
          <w:lang w:val="hy-AM"/>
        </w:rPr>
        <w:t>կնքման</w:t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2"/>
          <w:szCs w:val="16"/>
          <w:lang w:val="hy-AM"/>
        </w:rPr>
        <w:t>ամսաթիվը</w:t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ab/>
        <w:t xml:space="preserve">      </w:t>
      </w:r>
      <w:r w:rsidRPr="00532D6C">
        <w:rPr>
          <w:rFonts w:ascii="GHEA Grapalat" w:eastAsia="Times New Roman" w:hAnsi="GHEA Grapalat" w:cs="Arial"/>
          <w:sz w:val="12"/>
          <w:szCs w:val="16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12"/>
          <w:szCs w:val="16"/>
          <w:lang w:val="hy-AM"/>
        </w:rPr>
        <w:t>համարը</w:t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532D6C">
        <w:rPr>
          <w:rFonts w:ascii="GHEA Grapalat" w:eastAsia="Times New Roman" w:hAnsi="GHEA Grapalat" w:cs="Sylfaen"/>
          <w:sz w:val="12"/>
          <w:szCs w:val="16"/>
          <w:lang w:val="hy-AM"/>
        </w:rPr>
        <w:tab/>
      </w: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պայմանագրի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շրջանակներում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Վաճառողը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20 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թ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ընդունման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նպատակով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Գնորդին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հանձնեց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ստորև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նշված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hy-AM"/>
        </w:rPr>
        <w:t>ապրանքները</w:t>
      </w: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:rsidR="00532D6C" w:rsidRPr="00532D6C" w:rsidRDefault="00532D6C" w:rsidP="00106D44">
      <w:pPr>
        <w:tabs>
          <w:tab w:val="left" w:pos="426"/>
          <w:tab w:val="left" w:pos="2972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532D6C">
        <w:rPr>
          <w:rFonts w:ascii="GHEA Grapalat" w:eastAsia="Times New Roman" w:hAnsi="GHEA Grapalat" w:cs="Sylfaen"/>
          <w:sz w:val="20"/>
          <w:szCs w:val="24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532D6C" w:rsidRPr="00532D6C" w:rsidTr="00532D6C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en-US" w:eastAsia="ru-RU"/>
              </w:rPr>
            </w:pPr>
            <w:r w:rsidRPr="00532D6C">
              <w:rPr>
                <w:rFonts w:ascii="GHEA Grapalat" w:eastAsia="Times New Roman" w:hAnsi="GHEA Grapalat" w:cs="Arial"/>
                <w:bCs/>
                <w:sz w:val="18"/>
                <w:szCs w:val="18"/>
                <w:lang w:val="en-US" w:eastAsia="ru-RU"/>
              </w:rPr>
              <w:t>Ապրանքի</w:t>
            </w:r>
          </w:p>
        </w:tc>
      </w:tr>
      <w:tr w:rsidR="00532D6C" w:rsidRPr="00532D6C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անվանումը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չափման</w:t>
            </w:r>
            <w:r w:rsidRPr="00532D6C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միավորը</w:t>
            </w:r>
            <w:r w:rsidRPr="00532D6C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քանակը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(</w:t>
            </w:r>
            <w:r w:rsidRPr="00532D6C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փաստացի</w:t>
            </w:r>
            <w:r w:rsidRPr="00532D6C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)</w:t>
            </w:r>
          </w:p>
        </w:tc>
      </w:tr>
      <w:tr w:rsidR="00532D6C" w:rsidRPr="00532D6C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  <w:tr w:rsidR="00532D6C" w:rsidRPr="00532D6C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</w:tbl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en-US" w:eastAsia="ru-RU"/>
        </w:rPr>
      </w:pP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n-US"/>
        </w:rPr>
      </w:pP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Սույն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ակտը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կազմված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2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օրինակից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,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յուրաքանչյուր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կողմին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տրամադրվում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է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մեկական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4"/>
          <w:lang w:val="en-US"/>
        </w:rPr>
        <w:t>օրինակ</w:t>
      </w:r>
      <w:r w:rsidRPr="00532D6C">
        <w:rPr>
          <w:rFonts w:ascii="GHEA Grapalat" w:eastAsia="Times New Roman" w:hAnsi="GHEA Grapalat" w:cs="Sylfaen"/>
          <w:sz w:val="20"/>
          <w:szCs w:val="24"/>
          <w:lang w:val="en-US"/>
        </w:rPr>
        <w:t>:</w:t>
      </w: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sz w:val="14"/>
          <w:szCs w:val="1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  <w:r w:rsidRPr="00532D6C">
        <w:rPr>
          <w:rFonts w:ascii="GHEA Grapalat" w:eastAsia="Times New Roman" w:hAnsi="GHEA Grapalat" w:cs="Arial"/>
          <w:lang w:val="en-US"/>
        </w:rPr>
        <w:t>ԿՈՂՄԵՐԸ</w:t>
      </w: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532D6C" w:rsidRPr="00532D6C" w:rsidTr="00532D6C">
        <w:tc>
          <w:tcPr>
            <w:tcW w:w="4785" w:type="dxa"/>
          </w:tcPr>
          <w:p w:rsidR="00532D6C" w:rsidRPr="00532D6C" w:rsidRDefault="00532D6C" w:rsidP="00106D44">
            <w:pPr>
              <w:tabs>
                <w:tab w:val="left" w:pos="360"/>
                <w:tab w:val="left" w:pos="426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w:rsidRPr="00532D6C">
              <w:rPr>
                <w:rFonts w:ascii="GHEA Grapalat" w:eastAsia="Times New Roman" w:hAnsi="GHEA Grapalat" w:cs="Arial"/>
                <w:b/>
                <w:bCs/>
                <w:lang w:val="en-US"/>
              </w:rPr>
              <w:t>Հանձնեց</w:t>
            </w:r>
          </w:p>
        </w:tc>
        <w:tc>
          <w:tcPr>
            <w:tcW w:w="5223" w:type="dxa"/>
          </w:tcPr>
          <w:p w:rsidR="00532D6C" w:rsidRPr="00532D6C" w:rsidRDefault="00532D6C" w:rsidP="00106D44">
            <w:pPr>
              <w:tabs>
                <w:tab w:val="left" w:pos="360"/>
                <w:tab w:val="left" w:pos="426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w:rsidRPr="00532D6C">
              <w:rPr>
                <w:rFonts w:ascii="GHEA Grapalat" w:eastAsia="Times New Roman" w:hAnsi="GHEA Grapalat" w:cs="Sylfaen"/>
                <w:b/>
                <w:bCs/>
                <w:lang w:val="en-US"/>
              </w:rPr>
              <w:t xml:space="preserve">        </w:t>
            </w:r>
            <w:r w:rsidRPr="00532D6C">
              <w:rPr>
                <w:rFonts w:ascii="GHEA Grapalat" w:eastAsia="Times New Roman" w:hAnsi="GHEA Grapalat" w:cs="Arial"/>
                <w:b/>
                <w:bCs/>
                <w:lang w:val="en-US"/>
              </w:rPr>
              <w:t>Ընդունեց</w:t>
            </w:r>
          </w:p>
        </w:tc>
      </w:tr>
    </w:tbl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  <w:r w:rsidRPr="00532D6C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                                                                                                 </w:t>
      </w:r>
      <w:proofErr w:type="gramStart"/>
      <w:r w:rsidRPr="00532D6C">
        <w:rPr>
          <w:rFonts w:ascii="GHEA Grapalat" w:eastAsia="Times New Roman" w:hAnsi="GHEA Grapalat" w:cs="Arial"/>
          <w:sz w:val="20"/>
          <w:szCs w:val="20"/>
          <w:lang w:val="en-US" w:eastAsia="ru-RU"/>
        </w:rPr>
        <w:t>հայտը</w:t>
      </w:r>
      <w:proofErr w:type="gramEnd"/>
      <w:r w:rsidRPr="00532D6C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 w:eastAsia="ru-RU"/>
        </w:rPr>
        <w:t>նախագծած</w:t>
      </w:r>
      <w:r w:rsidRPr="00532D6C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r w:rsidRPr="00532D6C">
        <w:rPr>
          <w:rFonts w:ascii="GHEA Grapalat" w:eastAsia="Times New Roman" w:hAnsi="GHEA Grapalat" w:cs="Arial"/>
          <w:sz w:val="20"/>
          <w:szCs w:val="20"/>
          <w:lang w:val="en-US" w:eastAsia="ru-RU"/>
        </w:rPr>
        <w:t>ներկայացուցիչ</w:t>
      </w:r>
      <w:r w:rsidRPr="00532D6C">
        <w:rPr>
          <w:rFonts w:ascii="GHEA Grapalat" w:eastAsia="Times New Roman" w:hAnsi="GHEA Grapalat" w:cs="Sylfaen"/>
          <w:sz w:val="20"/>
          <w:szCs w:val="20"/>
          <w:lang w:val="en-US" w:eastAsia="ru-RU"/>
        </w:rPr>
        <w:t>`</w:t>
      </w:r>
    </w:p>
    <w:p w:rsidR="00532D6C" w:rsidRPr="00532D6C" w:rsidRDefault="00532D6C" w:rsidP="00106D44">
      <w:pPr>
        <w:tabs>
          <w:tab w:val="left" w:pos="360"/>
          <w:tab w:val="left" w:pos="426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532D6C" w:rsidRPr="00532D6C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32D6C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32D6C">
              <w:rPr>
                <w:rFonts w:ascii="GHEA Grapalat" w:eastAsia="Times New Roman" w:hAnsi="GHEA Grapalat" w:cs="Arial"/>
                <w:color w:val="000000"/>
                <w:sz w:val="15"/>
                <w:szCs w:val="15"/>
                <w:lang w:val="en-US"/>
              </w:rPr>
              <w:t>ազգանուն</w:t>
            </w:r>
            <w:r w:rsidRPr="00532D6C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color w:val="000000"/>
                <w:sz w:val="15"/>
                <w:szCs w:val="15"/>
                <w:lang w:val="en-US"/>
              </w:rPr>
              <w:t>անուն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32D6C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>___________________________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32D6C">
              <w:rPr>
                <w:rFonts w:ascii="GHEA Grapalat" w:eastAsia="Times New Roman" w:hAnsi="GHEA Grapalat" w:cs="Arial"/>
                <w:color w:val="000000"/>
                <w:sz w:val="15"/>
                <w:szCs w:val="15"/>
                <w:lang w:val="en-US"/>
              </w:rPr>
              <w:t>ազգանուն</w:t>
            </w:r>
            <w:r w:rsidRPr="00532D6C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r w:rsidRPr="00532D6C">
              <w:rPr>
                <w:rFonts w:ascii="GHEA Grapalat" w:eastAsia="Times New Roman" w:hAnsi="GHEA Grapalat" w:cs="Arial"/>
                <w:color w:val="000000"/>
                <w:sz w:val="15"/>
                <w:szCs w:val="15"/>
                <w:lang w:val="en-US"/>
              </w:rPr>
              <w:t>անուն</w:t>
            </w:r>
          </w:p>
        </w:tc>
      </w:tr>
      <w:tr w:rsidR="00532D6C" w:rsidRPr="00532D6C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32D6C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 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32D6C">
              <w:rPr>
                <w:rFonts w:ascii="GHEA Grapalat" w:eastAsia="Times New Roman" w:hAnsi="GHEA Grapalat" w:cs="Arial"/>
                <w:color w:val="000000"/>
                <w:sz w:val="15"/>
                <w:szCs w:val="15"/>
                <w:lang w:val="en-US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32D6C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>___________________________</w:t>
            </w:r>
          </w:p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32D6C">
              <w:rPr>
                <w:rFonts w:ascii="GHEA Grapalat" w:eastAsia="Times New Roman" w:hAnsi="GHEA Grapalat" w:cs="Arial"/>
                <w:color w:val="000000"/>
                <w:sz w:val="15"/>
                <w:szCs w:val="15"/>
                <w:lang w:val="en-US"/>
              </w:rPr>
              <w:t>ստորագրություն</w:t>
            </w:r>
          </w:p>
        </w:tc>
      </w:tr>
      <w:tr w:rsidR="00532D6C" w:rsidRPr="00532D6C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32D6C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:rsidR="00532D6C" w:rsidRPr="00532D6C" w:rsidRDefault="00532D6C" w:rsidP="00106D44">
            <w:pPr>
              <w:tabs>
                <w:tab w:val="left" w:pos="426"/>
              </w:tabs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  <w:sectPr w:rsidR="00532D6C" w:rsidRPr="00532D6C" w:rsidSect="00532D6C">
          <w:footnotePr>
            <w:pos w:val="beneathText"/>
          </w:footnotePr>
          <w:pgSz w:w="11906" w:h="16838" w:code="9"/>
          <w:pgMar w:top="720" w:right="662" w:bottom="533" w:left="1138" w:header="562" w:footer="562" w:gutter="0"/>
          <w:cols w:space="720"/>
        </w:sectPr>
      </w:pPr>
    </w:p>
    <w:p w:rsidR="00532D6C" w:rsidRPr="00532D6C" w:rsidRDefault="00532D6C" w:rsidP="00106D44">
      <w:pPr>
        <w:tabs>
          <w:tab w:val="left" w:pos="426"/>
        </w:tabs>
        <w:spacing w:after="0" w:line="240" w:lineRule="auto"/>
        <w:jc w:val="right"/>
        <w:rPr>
          <w:rFonts w:ascii="GHEA Grapalat" w:eastAsia="Times New Roman" w:hAnsi="GHEA Grapalat" w:cs="GHEA Grapalat"/>
          <w:lang w:val="hy-AM"/>
        </w:rPr>
      </w:pPr>
    </w:p>
    <w:p w:rsidR="0022569E" w:rsidRDefault="0022569E" w:rsidP="00106D44">
      <w:pPr>
        <w:tabs>
          <w:tab w:val="left" w:pos="426"/>
        </w:tabs>
      </w:pPr>
    </w:p>
    <w:sectPr w:rsidR="0022569E" w:rsidSect="00532D6C">
      <w:pgSz w:w="16838" w:h="11906" w:orient="landscape" w:code="9"/>
      <w:pgMar w:top="1138" w:right="720" w:bottom="662" w:left="533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2B1" w:rsidRDefault="001362B1" w:rsidP="00532D6C">
      <w:pPr>
        <w:spacing w:after="0" w:line="240" w:lineRule="auto"/>
      </w:pPr>
      <w:r>
        <w:separator/>
      </w:r>
    </w:p>
  </w:endnote>
  <w:endnote w:type="continuationSeparator" w:id="0">
    <w:p w:rsidR="001362B1" w:rsidRDefault="001362B1" w:rsidP="0053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anklin Gothic Medium Cond">
    <w:altName w:val="Arial Narrow"/>
    <w:charset w:val="CC"/>
    <w:family w:val="swiss"/>
    <w:pitch w:val="variable"/>
    <w:sig w:usb0="00000001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2B1" w:rsidRDefault="001362B1" w:rsidP="00532D6C">
      <w:pPr>
        <w:spacing w:after="0" w:line="240" w:lineRule="auto"/>
      </w:pPr>
      <w:r>
        <w:separator/>
      </w:r>
    </w:p>
  </w:footnote>
  <w:footnote w:type="continuationSeparator" w:id="0">
    <w:p w:rsidR="001362B1" w:rsidRDefault="001362B1" w:rsidP="00532D6C">
      <w:pPr>
        <w:spacing w:after="0" w:line="240" w:lineRule="auto"/>
      </w:pPr>
      <w:r>
        <w:continuationSeparator/>
      </w:r>
    </w:p>
  </w:footnote>
  <w:footnote w:id="1">
    <w:p w:rsidR="004C0DFD" w:rsidRPr="006265F4" w:rsidRDefault="004C0DFD" w:rsidP="00532D6C">
      <w:pPr>
        <w:pStyle w:val="af2"/>
        <w:jc w:val="both"/>
        <w:rPr>
          <w:lang w:val="en-US"/>
        </w:rPr>
      </w:pPr>
      <w:r>
        <w:rPr>
          <w:rFonts w:ascii="GHEA Grapalat" w:hAnsi="GHEA Grapalat"/>
          <w:i/>
          <w:sz w:val="16"/>
          <w:szCs w:val="16"/>
          <w:vertAlign w:val="superscript"/>
          <w:lang w:val="af-ZA" w:eastAsia="en-US"/>
        </w:rPr>
        <w:t xml:space="preserve">7 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>Եթե սույն հրավերով չի նախատեսվում մասնակցի կողմից առաջարկվող ապրանքի ապրանքային նշանի, ֆիրմային անվանման, մակնիշի և արտադրողի անվանման վերաբերյալ տեղեկատվության ներկայացում, ապա ենթակետից հանվում են «ինչպես նաև առաջարկվող ապրանքի ապրանքային նշանը, ֆիրմային անվանումը, մակնիշը և արտադրողի անվանումը</w:t>
      </w:r>
      <w:r>
        <w:rPr>
          <w:rFonts w:ascii="GHEA Grapalat" w:hAnsi="GHEA Grapalat"/>
          <w:i/>
          <w:sz w:val="16"/>
          <w:szCs w:val="16"/>
          <w:lang w:val="hy-AM" w:eastAsia="en-US"/>
        </w:rPr>
        <w:t>:</w:t>
      </w:r>
      <w:r w:rsidRPr="00C01EE8">
        <w:rPr>
          <w:rFonts w:ascii="GHEA Grapalat" w:hAnsi="GHEA Grapalat" w:cs="Sylfaen"/>
          <w:lang w:val="hy-AM"/>
        </w:rPr>
        <w:t xml:space="preserve"> </w:t>
      </w:r>
      <w:r w:rsidRPr="000B7538">
        <w:rPr>
          <w:rFonts w:ascii="GHEA Grapalat" w:hAnsi="GHEA Grapalat"/>
          <w:i/>
          <w:sz w:val="16"/>
          <w:szCs w:val="16"/>
          <w:lang w:val="af-ZA" w:eastAsia="en-US"/>
        </w:rPr>
        <w:t xml:space="preserve"> Ընդ որում մասնակիցը կարող է ներկայացնել մեկից ավելի արտադրողների կողմից արտադրված, ինչպես նաև տարբեր ապրանքային նշան, ֆիրմային անվանում և մակնիշ ունեցող ապրանքներ: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>» բառերը:</w:t>
      </w:r>
    </w:p>
  </w:footnote>
  <w:footnote w:id="2">
    <w:p w:rsidR="004C0DFD" w:rsidRPr="00D60ADB" w:rsidRDefault="004C0DFD" w:rsidP="00532D6C">
      <w:pPr>
        <w:pStyle w:val="af2"/>
        <w:rPr>
          <w:lang w:val="en-US"/>
        </w:rPr>
      </w:pPr>
      <w:r w:rsidRPr="006265F4">
        <w:rPr>
          <w:rStyle w:val="af6"/>
          <w:color w:val="FFFFFF"/>
        </w:rPr>
        <w:footnoteRef/>
      </w:r>
      <w:r w:rsidRPr="00D60ADB">
        <w:rPr>
          <w:lang w:val="en-US"/>
        </w:rPr>
        <w:t xml:space="preserve"> </w:t>
      </w:r>
      <w:r>
        <w:rPr>
          <w:vertAlign w:val="superscript"/>
          <w:lang w:val="en-US"/>
        </w:rPr>
        <w:t xml:space="preserve">10 </w:t>
      </w:r>
      <w:r w:rsidRPr="006265F4">
        <w:rPr>
          <w:rFonts w:ascii="GHEA Grapalat" w:hAnsi="GHEA Grapalat" w:cs="Sylfaen"/>
          <w:i/>
          <w:sz w:val="16"/>
          <w:szCs w:val="16"/>
        </w:rPr>
        <w:t>Սահմանվում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է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պ</w:t>
      </w:r>
      <w:r w:rsidRPr="006265F4">
        <w:rPr>
          <w:rFonts w:ascii="GHEA Grapalat" w:hAnsi="GHEA Grapalat" w:cs="Sylfaen"/>
          <w:i/>
          <w:sz w:val="16"/>
          <w:szCs w:val="16"/>
        </w:rPr>
        <w:t>ատվիրատուի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կողմից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>:</w:t>
      </w:r>
    </w:p>
  </w:footnote>
  <w:footnote w:id="3">
    <w:p w:rsidR="004C0DFD" w:rsidRPr="006265F4" w:rsidRDefault="004C0DFD" w:rsidP="00532D6C">
      <w:pPr>
        <w:pStyle w:val="af2"/>
        <w:rPr>
          <w:rFonts w:ascii="Sylfaen" w:hAnsi="Sylfaen"/>
          <w:lang w:val="en-US"/>
        </w:rPr>
      </w:pPr>
      <w:r w:rsidRPr="006265F4">
        <w:rPr>
          <w:rFonts w:ascii="GHEA Grapalat" w:hAnsi="GHEA Grapalat" w:cs="Sylfaen"/>
          <w:i/>
          <w:color w:val="FFFFFF"/>
          <w:sz w:val="16"/>
          <w:szCs w:val="16"/>
          <w:vertAlign w:val="superscript"/>
        </w:rPr>
        <w:footnoteRef/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>
        <w:rPr>
          <w:rFonts w:ascii="GHEA Grapalat" w:hAnsi="GHEA Grapalat" w:cs="Sylfaen"/>
          <w:i/>
          <w:sz w:val="16"/>
          <w:szCs w:val="16"/>
          <w:vertAlign w:val="superscript"/>
          <w:lang w:val="en-US"/>
        </w:rPr>
        <w:t>1 1</w:t>
      </w:r>
      <w:r w:rsidRPr="006265F4">
        <w:rPr>
          <w:rFonts w:ascii="GHEA Grapalat" w:hAnsi="GHEA Grapalat" w:cs="Sylfaen"/>
          <w:i/>
          <w:sz w:val="16"/>
          <w:szCs w:val="16"/>
        </w:rPr>
        <w:t>Սույն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նախադասությունը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հրավերից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հանվում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է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, </w:t>
      </w:r>
      <w:r w:rsidRPr="006265F4">
        <w:rPr>
          <w:rFonts w:ascii="GHEA Grapalat" w:hAnsi="GHEA Grapalat" w:cs="Sylfaen"/>
          <w:i/>
          <w:sz w:val="16"/>
          <w:szCs w:val="16"/>
        </w:rPr>
        <w:t>եթե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գնման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ընթացակարգը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չի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կազմակերպվում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չափաբաժիններով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>:</w:t>
      </w:r>
    </w:p>
  </w:footnote>
  <w:footnote w:id="4">
    <w:p w:rsidR="004C0DFD" w:rsidRPr="000B7538" w:rsidRDefault="004C0DFD" w:rsidP="00532D6C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5A72DB">
        <w:rPr>
          <w:rStyle w:val="af6"/>
        </w:rPr>
        <w:footnoteRef/>
      </w:r>
      <w:r w:rsidRPr="000B7538">
        <w:rPr>
          <w:rFonts w:ascii="Calibri" w:hAnsi="Calibri"/>
          <w:vertAlign w:val="superscript"/>
          <w:lang w:val="hy-AM"/>
        </w:rPr>
        <w:t>.1</w:t>
      </w:r>
      <w:r w:rsidRPr="00D60ADB">
        <w:rPr>
          <w:lang w:val="en-US"/>
        </w:rPr>
        <w:t xml:space="preserve"> </w:t>
      </w:r>
      <w:r w:rsidRPr="000B7538">
        <w:rPr>
          <w:rFonts w:ascii="GHEA Grapalat" w:hAnsi="GHEA Grapalat" w:cs="Sylfaen"/>
          <w:i/>
          <w:sz w:val="16"/>
          <w:szCs w:val="16"/>
          <w:lang w:val="hy-AM"/>
        </w:rPr>
        <w:t>Եթե գնման հայտով տվյալ չափաբաժնի գինը․</w:t>
      </w:r>
    </w:p>
    <w:p w:rsidR="004C0DFD" w:rsidRPr="000B7538" w:rsidRDefault="004C0DFD" w:rsidP="00532D6C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 չի գերազանցում գնումների բազային միավորի քսանհինգապատիկը,ապա սույն պարբերությունից հանվում են &lt;&lt; կամ բանկերի կամ ապահովագրական կազմակերպությունների կողմից տրամադրված երաշխիքների &gt;&gt; բառերը․</w:t>
      </w:r>
    </w:p>
    <w:p w:rsidR="004C0DFD" w:rsidRPr="000B7538" w:rsidRDefault="004C0DFD" w:rsidP="00532D6C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-- չի գերազանցում գնումների բազային միավորի յոթանասունապատիկը, բայց ավելի է քսանհինգապատիկից, ապա սույն պարբերությունից հանվում են &lt;&lt; տուժանքի (հավելված 4․2) կամ &gt;&gt; բառերը, իսկ &lt;&lt;20&gt;&gt; թիվը փոխարինվում է &lt;&lt;90&gt;&gt; թվով,</w:t>
      </w:r>
    </w:p>
    <w:p w:rsidR="004C0DFD" w:rsidRPr="00D533CD" w:rsidRDefault="004C0DFD" w:rsidP="00532D6C">
      <w:pPr>
        <w:pStyle w:val="af2"/>
        <w:rPr>
          <w:rFonts w:ascii="Calibri" w:hAnsi="Calibri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 գերազանցում է գնումների բազային միավորի յոթանասունապատիկը, ապա սույն պարբերությունից հանվում է &lt;&lt; տուժանքի (հավելված 4․2) կամ &gt;&gt; բառերը, &lt;&lt;15&gt;&gt; թիվը փոխարինվում է &lt;&lt;30&gt;&gt; թվով, իսկ &lt;&lt;20&gt;&gt; թիվը՝ &lt;&lt;90&gt;&gt; թվով,</w:t>
      </w:r>
    </w:p>
  </w:footnote>
  <w:footnote w:id="5">
    <w:p w:rsidR="004C0DFD" w:rsidRPr="00D14A3F" w:rsidRDefault="004C0DFD" w:rsidP="00532D6C">
      <w:pPr>
        <w:pStyle w:val="af2"/>
        <w:rPr>
          <w:rFonts w:ascii="GHEA Grapalat" w:hAnsi="GHEA Grapalat"/>
          <w:lang w:val="hy-AM"/>
        </w:rPr>
      </w:pPr>
      <w:r w:rsidRPr="00D14A3F">
        <w:rPr>
          <w:rFonts w:ascii="GHEA Grapalat" w:hAnsi="GHEA Grapalat" w:cs="Sylfaen"/>
          <w:i/>
          <w:sz w:val="16"/>
          <w:szCs w:val="16"/>
          <w:vertAlign w:val="superscript"/>
          <w:lang w:val="hy-AM"/>
        </w:rPr>
        <w:t xml:space="preserve">14 </w:t>
      </w:r>
      <w:r w:rsidRPr="00D60ADB">
        <w:rPr>
          <w:rFonts w:ascii="GHEA Grapalat" w:hAnsi="GHEA Grapalat" w:cs="Sylfaen"/>
          <w:i/>
          <w:sz w:val="16"/>
          <w:szCs w:val="16"/>
          <w:lang w:val="hy-AM"/>
        </w:rPr>
        <w:t xml:space="preserve">Սույն կետը խմբագրվում է ըստ համապատասխան </w:t>
      </w:r>
      <w:r w:rsidRPr="00D14A3F">
        <w:rPr>
          <w:rFonts w:ascii="GHEA Grapalat" w:hAnsi="GHEA Grapalat" w:cs="Sylfaen"/>
          <w:i/>
          <w:sz w:val="16"/>
          <w:szCs w:val="16"/>
          <w:lang w:val="hy-AM"/>
        </w:rPr>
        <w:t>պ</w:t>
      </w:r>
      <w:r w:rsidRPr="00D60ADB">
        <w:rPr>
          <w:rFonts w:ascii="GHEA Grapalat" w:hAnsi="GHEA Grapalat" w:cs="Sylfaen"/>
          <w:i/>
          <w:sz w:val="16"/>
          <w:szCs w:val="16"/>
          <w:lang w:val="hy-AM"/>
        </w:rPr>
        <w:t>ատվիրատուի:</w:t>
      </w:r>
      <w:r w:rsidRPr="00D14A3F">
        <w:rPr>
          <w:rFonts w:ascii="GHEA Grapalat" w:hAnsi="GHEA Grapalat"/>
          <w:lang w:val="hy-AM"/>
        </w:rPr>
        <w:t xml:space="preserve"> </w:t>
      </w:r>
    </w:p>
  </w:footnote>
  <w:footnote w:id="6">
    <w:p w:rsidR="004C0DFD" w:rsidRPr="006265F4" w:rsidRDefault="004C0DFD" w:rsidP="00532D6C">
      <w:pPr>
        <w:pStyle w:val="af2"/>
        <w:jc w:val="both"/>
        <w:rPr>
          <w:rFonts w:ascii="Sylfaen" w:hAnsi="Sylfaen" w:cs="Sylfaen"/>
          <w:lang w:val="af-ZA"/>
        </w:rPr>
      </w:pPr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15 </w:t>
      </w:r>
      <w:r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D60ADB">
        <w:rPr>
          <w:rFonts w:ascii="GHEA Grapalat" w:hAnsi="GHEA Grapalat" w:cs="Sylfaen"/>
          <w:i/>
          <w:sz w:val="16"/>
          <w:szCs w:val="16"/>
          <w:lang w:val="hy-AM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 կողմից:</w:t>
      </w:r>
    </w:p>
  </w:footnote>
  <w:footnote w:id="7">
    <w:p w:rsidR="004C0DFD" w:rsidRPr="000B7538" w:rsidRDefault="004C0DFD" w:rsidP="00532D6C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footnoteRef/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 </w:t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Եթե կիրառվում է սույն հրավերի 1-ին մասի 2․4 կետի 2-րդ նախադասությամբ նախատեսված կարգավորումը, ապա &lt;&lt; պարտավորվում ընտրված մասնակից ճանաչվելու դեպքում, հրավերով սահմանված կարգով և ժամկետում, ներկայացնել որակավորման ապահովում.&gt;&gt; բառերը փոխարինվում են &lt;&lt;վերջինս կամ սույն ընթացակարգի շրջանակում վերջինիս կողմից` որպես պաշտոնական ներկայացուցիչ, մատակարարվող ապրանքներն արտադրող կազմակերությունը, հայտերը բացելու օրվա դրությամբ ունի միջազգային հեղինակավոր կազմակերպությունների (Fitch, Moodys, </w:t>
      </w:r>
      <w:hyperlink r:id="rId1" w:tgtFrame="_blank" w:history="1">
        <w:r w:rsidRPr="000B7538">
          <w:rPr>
            <w:rFonts w:ascii="GHEA Grapalat" w:hAnsi="GHEA Grapalat"/>
            <w:i/>
            <w:sz w:val="16"/>
            <w:szCs w:val="16"/>
            <w:lang w:val="hy-AM" w:eastAsia="ru-RU"/>
          </w:rPr>
          <w:t>Standard &amp; Poor’s</w:t>
        </w:r>
      </w:hyperlink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> ) կողմից շնորհված վարկունակության վարկանիշ առնվազն Հայաստանի Հանրապետությանը շնորհված սուվերեն վարկանիշի չափով:</w:t>
      </w:r>
    </w:p>
    <w:p w:rsidR="004C0DFD" w:rsidRPr="00D60ADB" w:rsidRDefault="004C0DFD" w:rsidP="00532D6C">
      <w:pPr>
        <w:pStyle w:val="af2"/>
        <w:rPr>
          <w:rFonts w:ascii="Calibri" w:hAnsi="Calibri"/>
          <w:lang w:val="hy-AM"/>
        </w:rPr>
      </w:pPr>
      <w:r w:rsidRPr="000B7538">
        <w:rPr>
          <w:rFonts w:ascii="GHEA Grapalat" w:hAnsi="GHEA Grapalat"/>
          <w:i/>
          <w:sz w:val="16"/>
          <w:szCs w:val="16"/>
          <w:lang w:val="hy-AM"/>
        </w:rPr>
        <w:t>&gt;&gt; բառերով։Ընդ որում  նշվում է նաև վարկանիշի չափը և վարկունակության վարկանիշ ունեցող կազմակերպության անվանումը։</w:t>
      </w:r>
    </w:p>
  </w:footnote>
  <w:footnote w:id="8">
    <w:p w:rsidR="004C0DFD" w:rsidRPr="005F1C06" w:rsidRDefault="004C0DFD" w:rsidP="00532D6C">
      <w:pPr>
        <w:pStyle w:val="af2"/>
        <w:rPr>
          <w:rFonts w:ascii="GHEA Grapalat" w:hAnsi="GHEA Grapalat"/>
          <w:i/>
          <w:lang w:val="af-ZA"/>
        </w:rPr>
      </w:pPr>
      <w:r w:rsidRPr="005F1C06">
        <w:rPr>
          <w:rFonts w:ascii="GHEA Grapalat" w:hAnsi="GHEA Grapalat"/>
          <w:i/>
          <w:lang w:val="hy-AM"/>
        </w:rPr>
        <w:t>*</w:t>
      </w:r>
      <w:r w:rsidRPr="00D60ADB">
        <w:rPr>
          <w:rFonts w:ascii="GHEA Grapalat" w:hAnsi="GHEA Grapalat"/>
          <w:i/>
          <w:lang w:val="hy-AM"/>
        </w:rPr>
        <w:t>լրացվում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է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հանձնաժողովի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քարտուղարի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կողմից</w:t>
      </w:r>
      <w:r w:rsidRPr="005F1C06">
        <w:rPr>
          <w:rFonts w:ascii="GHEA Grapalat" w:hAnsi="GHEA Grapalat"/>
          <w:i/>
          <w:lang w:val="af-ZA"/>
        </w:rPr>
        <w:t xml:space="preserve">` </w:t>
      </w:r>
      <w:r w:rsidRPr="00D60ADB">
        <w:rPr>
          <w:rFonts w:ascii="GHEA Grapalat" w:hAnsi="GHEA Grapalat"/>
          <w:i/>
          <w:lang w:val="hy-AM"/>
        </w:rPr>
        <w:t>մինչև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հրավերը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տեղեկագրում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հրապարակելը</w:t>
      </w:r>
      <w:r w:rsidRPr="005F1C06">
        <w:rPr>
          <w:rFonts w:ascii="GHEA Grapalat" w:hAnsi="GHEA Grapalat"/>
          <w:i/>
          <w:lang w:val="hy-AM"/>
        </w:rPr>
        <w:t>:</w:t>
      </w:r>
    </w:p>
    <w:p w:rsidR="004C0DFD" w:rsidRPr="00D60ADB" w:rsidRDefault="004C0DFD" w:rsidP="00532D6C">
      <w:pPr>
        <w:pStyle w:val="31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  <w:r w:rsidRPr="00D60ADB">
        <w:rPr>
          <w:rFonts w:ascii="GHEA Grapalat" w:hAnsi="GHEA Grapalat"/>
          <w:i/>
          <w:lang w:val="af-ZA" w:eastAsia="ru-RU"/>
        </w:rPr>
        <w:t xml:space="preserve">** -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դիմում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հայտարարությունը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լրացնելիս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նշում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պարունակող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կայքէջի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հղումը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եթե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այդ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D60ADB">
        <w:rPr>
          <w:rFonts w:ascii="GHEA Grapalat" w:hAnsi="GHEA Grapalat"/>
          <w:i/>
          <w:lang w:val="af-ZA" w:eastAsia="ru-RU"/>
        </w:rPr>
        <w:t xml:space="preserve"> «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գրանցման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ստորաբաժանումների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հիմնարկների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և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անհատ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ձեռնարկատերերի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հաշվառման</w:t>
      </w:r>
      <w:r w:rsidRPr="00D60ADB">
        <w:rPr>
          <w:rFonts w:ascii="Calibri" w:hAnsi="Calibri" w:cs="Calibri"/>
          <w:i/>
          <w:lang w:val="af-ZA" w:eastAsia="ru-RU"/>
        </w:rPr>
        <w:t> </w:t>
      </w:r>
      <w:r w:rsidRPr="005F1C06">
        <w:rPr>
          <w:rFonts w:ascii="GHEA Grapalat" w:hAnsi="GHEA Grapalat" w:cs="GHEA Grapalat"/>
          <w:i/>
          <w:lang w:eastAsia="ru-RU"/>
        </w:rPr>
        <w:t>մասին</w:t>
      </w:r>
      <w:r w:rsidRPr="00D60ADB">
        <w:rPr>
          <w:rFonts w:ascii="GHEA Grapalat" w:hAnsi="GHEA Grapalat" w:cs="GHEA Grapalat"/>
          <w:i/>
          <w:lang w:val="af-ZA" w:eastAsia="ru-RU"/>
        </w:rPr>
        <w:t>»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օրենքի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հիման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վրա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հայտարարագիր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պարտականություն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ունեցող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անձ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և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հայտը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օրվա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դրությամբ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սահմանված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կարգով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պետք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</w:t>
      </w:r>
      <w:r w:rsidRPr="005F1C06">
        <w:rPr>
          <w:rFonts w:ascii="GHEA Grapalat" w:hAnsi="GHEA Grapalat"/>
          <w:i/>
          <w:lang w:eastAsia="ru-RU"/>
        </w:rPr>
        <w:t>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ռեգիստրի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գործակալությունում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գրանցված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լիներ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տեղեկությունները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</w:p>
    <w:p w:rsidR="004C0DFD" w:rsidRPr="00D60ADB" w:rsidRDefault="004C0DFD" w:rsidP="00532D6C">
      <w:pPr>
        <w:pStyle w:val="31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</w:p>
    <w:p w:rsidR="004C0DFD" w:rsidRPr="00D60ADB" w:rsidRDefault="004C0DFD" w:rsidP="00532D6C">
      <w:pPr>
        <w:pStyle w:val="31"/>
        <w:spacing w:line="240" w:lineRule="auto"/>
        <w:ind w:left="142" w:firstLine="218"/>
        <w:rPr>
          <w:rFonts w:ascii="GHEA Grapalat" w:hAnsi="GHEA Grapalat"/>
          <w:i/>
          <w:lang w:val="af-ZA" w:eastAsia="ru-RU"/>
        </w:rPr>
      </w:pPr>
      <w:r w:rsidRPr="00D60ADB">
        <w:rPr>
          <w:rFonts w:ascii="GHEA Grapalat" w:hAnsi="GHEA Grapalat"/>
          <w:i/>
          <w:lang w:val="af-ZA" w:eastAsia="ru-RU"/>
        </w:rPr>
        <w:t xml:space="preserve">-  </w:t>
      </w:r>
      <w:r w:rsidRPr="005F1C06">
        <w:rPr>
          <w:rFonts w:ascii="GHEA Grapalat" w:hAnsi="GHEA Grapalat"/>
          <w:i/>
          <w:lang w:eastAsia="ru-RU"/>
        </w:rPr>
        <w:t>Եթե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D60ADB">
        <w:rPr>
          <w:rFonts w:ascii="GHEA Grapalat" w:hAnsi="GHEA Grapalat"/>
          <w:i/>
          <w:lang w:val="af-ZA" w:eastAsia="ru-RU"/>
        </w:rPr>
        <w:t xml:space="preserve"> «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գրանցման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ստորաբաժանումների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հիմնարկների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և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անհատ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ձեռնարկատերերի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հաշվառման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մասին</w:t>
      </w:r>
      <w:r w:rsidRPr="00D60ADB">
        <w:rPr>
          <w:rFonts w:ascii="GHEA Grapalat" w:hAnsi="GHEA Grapalat"/>
          <w:i/>
          <w:lang w:val="af-ZA" w:eastAsia="ru-RU"/>
        </w:rPr>
        <w:t xml:space="preserve">» </w:t>
      </w:r>
      <w:r w:rsidRPr="005F1C06">
        <w:rPr>
          <w:rFonts w:ascii="GHEA Grapalat" w:hAnsi="GHEA Grapalat"/>
          <w:i/>
          <w:lang w:eastAsia="ru-RU"/>
        </w:rPr>
        <w:t>օրենքի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հիման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վրա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հայտարարագիր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պարտականություն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ունեցող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չէ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կամ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եթե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այդպիսի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սակայն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օրվա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դրությամբ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պարտավոր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չէր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ռեգիստրի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գործակալությունում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գրանցել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տեղեկությունները</w:t>
      </w:r>
      <w:r>
        <w:rPr>
          <w:rFonts w:ascii="GHEA Grapalat" w:hAnsi="GHEA Grapalat"/>
          <w:i/>
          <w:lang w:val="hy-AM" w:eastAsia="ru-RU"/>
        </w:rPr>
        <w:t>,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ապա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դիմում</w:t>
      </w:r>
      <w:r w:rsidRPr="00D60ADB">
        <w:rPr>
          <w:rFonts w:ascii="GHEA Grapalat" w:hAnsi="GHEA Grapalat"/>
          <w:i/>
          <w:lang w:val="af-ZA"/>
        </w:rPr>
        <w:t xml:space="preserve">- </w:t>
      </w:r>
      <w:r w:rsidRPr="005F1C06">
        <w:rPr>
          <w:rFonts w:ascii="GHEA Grapalat" w:hAnsi="GHEA Grapalat"/>
          <w:i/>
        </w:rPr>
        <w:t>հայտարարությունը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լրացնելիս</w:t>
      </w:r>
      <w:r w:rsidRPr="00D60ADB">
        <w:rPr>
          <w:rFonts w:ascii="GHEA Grapalat" w:hAnsi="GHEA Grapalat"/>
          <w:i/>
          <w:lang w:val="af-ZA"/>
        </w:rPr>
        <w:t xml:space="preserve"> &lt;&lt; </w:t>
      </w:r>
      <w:r w:rsidRPr="005F1C06">
        <w:rPr>
          <w:rFonts w:ascii="GHEA Grapalat" w:hAnsi="GHEA Grapalat"/>
          <w:i/>
        </w:rPr>
        <w:t>տեղեկություններ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պարունակող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կայքէջի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հղումը՝</w:t>
      </w:r>
      <w:r w:rsidRPr="00D60ADB">
        <w:rPr>
          <w:rFonts w:ascii="GHEA Grapalat" w:hAnsi="GHEA Grapalat"/>
          <w:i/>
          <w:lang w:val="af-ZA"/>
        </w:rPr>
        <w:t xml:space="preserve"> &gt;&gt; </w:t>
      </w:r>
      <w:r w:rsidRPr="005F1C06">
        <w:rPr>
          <w:rFonts w:ascii="GHEA Grapalat" w:hAnsi="GHEA Grapalat"/>
          <w:i/>
        </w:rPr>
        <w:t>բառերը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փոխարինում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է</w:t>
      </w:r>
      <w:r w:rsidRPr="00D60ADB">
        <w:rPr>
          <w:rFonts w:ascii="GHEA Grapalat" w:hAnsi="GHEA Grapalat"/>
          <w:i/>
          <w:lang w:val="af-ZA"/>
        </w:rPr>
        <w:t xml:space="preserve"> &lt;&lt;</w:t>
      </w:r>
      <w:r w:rsidRPr="005F1C06">
        <w:rPr>
          <w:rFonts w:ascii="GHEA Grapalat" w:hAnsi="GHEA Grapalat"/>
          <w:i/>
        </w:rPr>
        <w:t>հայտարարագիր՝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համ</w:t>
      </w:r>
      <w:r>
        <w:rPr>
          <w:rFonts w:ascii="GHEA Grapalat" w:hAnsi="GHEA Grapalat"/>
          <w:i/>
        </w:rPr>
        <w:t>աձայն</w:t>
      </w:r>
      <w:r w:rsidRPr="00D60ADB">
        <w:rPr>
          <w:rFonts w:ascii="GHEA Grapalat" w:hAnsi="GHEA Grapalat"/>
          <w:i/>
          <w:lang w:val="af-ZA"/>
        </w:rPr>
        <w:t xml:space="preserve">  </w:t>
      </w:r>
      <w:r>
        <w:rPr>
          <w:rFonts w:ascii="GHEA Grapalat" w:hAnsi="GHEA Grapalat"/>
          <w:i/>
        </w:rPr>
        <w:t>հավելված</w:t>
      </w:r>
      <w:r w:rsidRPr="00D60ADB">
        <w:rPr>
          <w:rFonts w:ascii="GHEA Grapalat" w:hAnsi="GHEA Grapalat"/>
          <w:i/>
          <w:lang w:val="af-ZA"/>
        </w:rPr>
        <w:t xml:space="preserve"> 1․2-</w:t>
      </w:r>
      <w:r w:rsidRPr="005F1C06">
        <w:rPr>
          <w:rFonts w:ascii="GHEA Grapalat" w:hAnsi="GHEA Grapalat"/>
          <w:i/>
        </w:rPr>
        <w:t>ի</w:t>
      </w:r>
      <w:r w:rsidRPr="00D60ADB">
        <w:rPr>
          <w:rFonts w:ascii="GHEA Grapalat" w:hAnsi="GHEA Grapalat"/>
          <w:i/>
          <w:lang w:val="af-ZA"/>
        </w:rPr>
        <w:t xml:space="preserve">&gt;&gt; </w:t>
      </w:r>
      <w:r w:rsidRPr="005F1C06">
        <w:rPr>
          <w:rFonts w:ascii="GHEA Grapalat" w:hAnsi="GHEA Grapalat"/>
          <w:i/>
        </w:rPr>
        <w:t>բառերով</w:t>
      </w:r>
      <w:r w:rsidRPr="00D60ADB">
        <w:rPr>
          <w:rFonts w:ascii="GHEA Grapalat" w:hAnsi="GHEA Grapalat"/>
          <w:i/>
          <w:lang w:val="af-ZA"/>
        </w:rPr>
        <w:t>,</w:t>
      </w:r>
    </w:p>
    <w:p w:rsidR="004C0DFD" w:rsidRPr="00D60ADB" w:rsidRDefault="004C0DFD" w:rsidP="00532D6C">
      <w:pPr>
        <w:pStyle w:val="af2"/>
        <w:jc w:val="both"/>
        <w:rPr>
          <w:rFonts w:ascii="GHEA Grapalat" w:hAnsi="GHEA Grapalat"/>
          <w:i/>
          <w:lang w:val="af-ZA"/>
        </w:rPr>
      </w:pPr>
    </w:p>
    <w:p w:rsidR="004C0DFD" w:rsidRPr="00D60ADB" w:rsidRDefault="004C0DFD" w:rsidP="00532D6C">
      <w:pPr>
        <w:pStyle w:val="af2"/>
        <w:jc w:val="both"/>
        <w:rPr>
          <w:rFonts w:ascii="GHEA Grapalat" w:hAnsi="GHEA Grapalat"/>
          <w:i/>
          <w:lang w:val="af-ZA"/>
        </w:rPr>
      </w:pPr>
      <w:r w:rsidRPr="00D60ADB">
        <w:rPr>
          <w:rFonts w:ascii="GHEA Grapalat" w:hAnsi="GHEA Grapalat"/>
          <w:i/>
          <w:lang w:val="af-ZA"/>
        </w:rPr>
        <w:tab/>
        <w:t>-</w:t>
      </w:r>
      <w:r w:rsidRPr="005F1C06">
        <w:rPr>
          <w:rFonts w:ascii="GHEA Grapalat" w:hAnsi="GHEA Grapalat"/>
          <w:i/>
          <w:lang w:val="en-US"/>
        </w:rPr>
        <w:t>եթե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մասնակիցը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անհատ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ձեռնարկատեր</w:t>
      </w:r>
      <w:r w:rsidRPr="00D60ADB">
        <w:rPr>
          <w:rFonts w:ascii="GHEA Grapalat" w:hAnsi="GHEA Grapalat"/>
          <w:i/>
          <w:lang w:val="af-ZA"/>
        </w:rPr>
        <w:t xml:space="preserve">  </w:t>
      </w:r>
      <w:r w:rsidRPr="005F1C06">
        <w:rPr>
          <w:rFonts w:ascii="GHEA Grapalat" w:hAnsi="GHEA Grapalat"/>
          <w:i/>
          <w:lang w:val="en-US"/>
        </w:rPr>
        <w:t>է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կամ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ֆիզիկական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անձ</w:t>
      </w:r>
      <w:r w:rsidRPr="00D60ADB">
        <w:rPr>
          <w:rFonts w:ascii="GHEA Grapalat" w:hAnsi="GHEA Grapalat"/>
          <w:i/>
          <w:lang w:val="af-ZA"/>
        </w:rPr>
        <w:t xml:space="preserve">, </w:t>
      </w:r>
      <w:r w:rsidRPr="005F1C06">
        <w:rPr>
          <w:rFonts w:ascii="GHEA Grapalat" w:hAnsi="GHEA Grapalat"/>
          <w:i/>
          <w:lang w:val="en-US"/>
        </w:rPr>
        <w:t>ապա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իրական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շահառուների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վերաբերյալ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տեղեկատվություն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չի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ներկայացնում</w:t>
      </w:r>
      <w:r w:rsidRPr="00D60ADB">
        <w:rPr>
          <w:rFonts w:ascii="GHEA Grapalat" w:hAnsi="GHEA Grapalat"/>
          <w:i/>
          <w:lang w:val="af-ZA"/>
        </w:rPr>
        <w:t>:</w:t>
      </w:r>
    </w:p>
    <w:p w:rsidR="004C0DFD" w:rsidRPr="00BF58CA" w:rsidRDefault="004C0DFD" w:rsidP="00532D6C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:rsidR="004C0DFD" w:rsidRPr="000C2336" w:rsidDel="006C3873" w:rsidRDefault="004C0DFD" w:rsidP="00532D6C">
      <w:pPr>
        <w:jc w:val="both"/>
        <w:rPr>
          <w:del w:id="6" w:author="User" w:date="2019-05-26T09:52:00Z"/>
          <w:rFonts w:ascii="GHEA Grapalat" w:hAnsi="GHEA Grapalat" w:cs="Sylfaen"/>
          <w:sz w:val="20"/>
          <w:lang w:val="af-ZA"/>
        </w:rPr>
      </w:pPr>
    </w:p>
  </w:footnote>
  <w:footnote w:id="9">
    <w:p w:rsidR="004C0DFD" w:rsidRPr="006265F4" w:rsidRDefault="004C0DFD" w:rsidP="00532D6C">
      <w:pPr>
        <w:pStyle w:val="31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w:rsidRPr="006265F4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հրապարակելը</w:t>
      </w:r>
      <w:r w:rsidRPr="006265F4">
        <w:rPr>
          <w:rFonts w:ascii="GHEA Grapalat" w:hAnsi="GHEA Grapalat"/>
          <w:i/>
          <w:sz w:val="16"/>
          <w:szCs w:val="16"/>
          <w:lang w:val="hy-AM"/>
        </w:rPr>
        <w:t>:</w:t>
      </w:r>
    </w:p>
    <w:p w:rsidR="004C0DFD" w:rsidRPr="006265F4" w:rsidRDefault="004C0DFD" w:rsidP="00532D6C">
      <w:pPr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w:rsidRPr="006265F4">
        <w:rPr>
          <w:rFonts w:ascii="GHEA Grapalat" w:hAnsi="GHEA Grapalat"/>
          <w:bCs/>
          <w:i/>
          <w:sz w:val="18"/>
          <w:szCs w:val="18"/>
          <w:lang w:val="es-ES"/>
        </w:rPr>
        <w:t>**</w:t>
      </w:r>
      <w:r w:rsidRPr="006265F4">
        <w:rPr>
          <w:rFonts w:ascii="GHEA Grapalat" w:hAnsi="GHEA Grapalat"/>
          <w:i/>
          <w:sz w:val="16"/>
          <w:szCs w:val="16"/>
        </w:rPr>
        <w:t>եթե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մասնակիցն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ավելացված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արժեքի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հարկ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վճարող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r w:rsidRPr="006265F4">
        <w:rPr>
          <w:rFonts w:ascii="GHEA Grapalat" w:hAnsi="GHEA Grapalat"/>
          <w:i/>
          <w:sz w:val="16"/>
          <w:szCs w:val="16"/>
        </w:rPr>
        <w:t>ապա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տվյալ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պայմանագրի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գծով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Հայաստանի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Հանրապետության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պետական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բյուջե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վճարվելիք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ավելացված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արժեքի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հարկի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գումարը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նշվում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4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-</w:t>
      </w:r>
      <w:r w:rsidRPr="006265F4">
        <w:rPr>
          <w:rFonts w:ascii="GHEA Grapalat" w:hAnsi="GHEA Grapalat"/>
          <w:i/>
          <w:sz w:val="16"/>
          <w:szCs w:val="16"/>
        </w:rPr>
        <w:t>րդ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սյունակում։</w:t>
      </w:r>
    </w:p>
    <w:p w:rsidR="004C0DFD" w:rsidRPr="006265F4" w:rsidDel="00856FDE" w:rsidRDefault="004C0DFD" w:rsidP="00532D6C">
      <w:pPr>
        <w:pStyle w:val="af2"/>
        <w:rPr>
          <w:del w:id="9" w:author="User" w:date="2019-05-26T09:57:00Z"/>
          <w:i/>
          <w:lang w:val="af-ZA"/>
        </w:rPr>
      </w:pPr>
    </w:p>
  </w:footnote>
  <w:footnote w:id="10">
    <w:p w:rsidR="004C0DFD" w:rsidRPr="006265F4" w:rsidDel="007942E8" w:rsidRDefault="004C0DFD" w:rsidP="00532D6C">
      <w:pPr>
        <w:pStyle w:val="af2"/>
        <w:jc w:val="both"/>
        <w:rPr>
          <w:del w:id="10" w:author="User" w:date="2019-05-26T10:04:00Z"/>
          <w:sz w:val="16"/>
          <w:szCs w:val="16"/>
          <w:lang w:val="hy-AM"/>
        </w:rPr>
      </w:pPr>
      <w:r w:rsidRPr="00AB6289">
        <w:rPr>
          <w:vertAlign w:val="superscript"/>
          <w:lang w:val="hy-AM"/>
        </w:rPr>
        <w:t>21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hy-AM"/>
        </w:rPr>
        <w:t>Պետական բյուջեի միջոցների հաշվին պարտավորություններ չառաջացնող գնումների դեպքում սույն նախադասությունը պայմանագրից հանվում է:</w:t>
      </w:r>
    </w:p>
  </w:footnote>
  <w:footnote w:id="11">
    <w:p w:rsidR="004C0DFD" w:rsidRPr="006265F4" w:rsidDel="002877FC" w:rsidRDefault="004C0DFD" w:rsidP="00532D6C">
      <w:pPr>
        <w:pStyle w:val="af2"/>
        <w:jc w:val="both"/>
        <w:rPr>
          <w:del w:id="11" w:author="User" w:date="2019-05-26T10:04:00Z"/>
          <w:lang w:val="hy-AM"/>
        </w:rPr>
      </w:pPr>
      <w:r w:rsidRPr="00AB6289">
        <w:rPr>
          <w:vertAlign w:val="superscript"/>
          <w:lang w:val="hy-AM"/>
        </w:rPr>
        <w:t>22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գործակալության պայմանագիր կնքելու միջոցով:</w:t>
      </w:r>
    </w:p>
  </w:footnote>
  <w:footnote w:id="12">
    <w:p w:rsidR="004C0DFD" w:rsidRPr="006265F4" w:rsidDel="002877FC" w:rsidRDefault="004C0DFD" w:rsidP="00532D6C">
      <w:pPr>
        <w:pStyle w:val="af2"/>
        <w:jc w:val="both"/>
        <w:rPr>
          <w:del w:id="12" w:author="User" w:date="2019-05-26T10:04:00Z"/>
          <w:lang w:val="hy-AM"/>
        </w:rPr>
      </w:pPr>
      <w:r w:rsidRPr="00AB6289">
        <w:rPr>
          <w:vertAlign w:val="superscript"/>
          <w:lang w:val="hy-AM"/>
        </w:rPr>
        <w:t>23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համատեղ գործունեության (կոնսորցիումի) պայմանագիր կնքելու միջոցով: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1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21F5420"/>
    <w:multiLevelType w:val="hybridMultilevel"/>
    <w:tmpl w:val="E30607CE"/>
    <w:lvl w:ilvl="0" w:tplc="0409000F">
      <w:start w:val="1"/>
      <w:numFmt w:val="decimal"/>
      <w:lvlText w:val="%1."/>
      <w:lvlJc w:val="left"/>
      <w:pPr>
        <w:ind w:left="878" w:hanging="360"/>
      </w:p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6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8F648FD"/>
    <w:multiLevelType w:val="hybridMultilevel"/>
    <w:tmpl w:val="AD96EB02"/>
    <w:lvl w:ilvl="0" w:tplc="5BFC59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A3D43D6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9"/>
  </w:num>
  <w:num w:numId="4">
    <w:abstractNumId w:val="14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28"/>
  </w:num>
  <w:num w:numId="13">
    <w:abstractNumId w:val="24"/>
  </w:num>
  <w:num w:numId="14">
    <w:abstractNumId w:val="9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9"/>
  </w:num>
  <w:num w:numId="22">
    <w:abstractNumId w:val="27"/>
  </w:num>
  <w:num w:numId="23">
    <w:abstractNumId w:val="22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8"/>
  </w:num>
  <w:num w:numId="29">
    <w:abstractNumId w:val="10"/>
  </w:num>
  <w:num w:numId="30">
    <w:abstractNumId w:val="26"/>
  </w:num>
  <w:num w:numId="31">
    <w:abstractNumId w:val="18"/>
  </w:num>
  <w:num w:numId="32">
    <w:abstractNumId w:val="20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3AE5"/>
    <w:rsid w:val="0000385C"/>
    <w:rsid w:val="000C3AE5"/>
    <w:rsid w:val="000D1666"/>
    <w:rsid w:val="00106D44"/>
    <w:rsid w:val="001362B1"/>
    <w:rsid w:val="00176863"/>
    <w:rsid w:val="001902F9"/>
    <w:rsid w:val="001B4119"/>
    <w:rsid w:val="0022569E"/>
    <w:rsid w:val="00262221"/>
    <w:rsid w:val="00266F6D"/>
    <w:rsid w:val="002D073B"/>
    <w:rsid w:val="002D32DD"/>
    <w:rsid w:val="003A21E6"/>
    <w:rsid w:val="00402A1A"/>
    <w:rsid w:val="00436DC2"/>
    <w:rsid w:val="00451760"/>
    <w:rsid w:val="00454CDE"/>
    <w:rsid w:val="004C0DFD"/>
    <w:rsid w:val="004D4880"/>
    <w:rsid w:val="004E5ADA"/>
    <w:rsid w:val="00532D6C"/>
    <w:rsid w:val="00730AAF"/>
    <w:rsid w:val="0076273B"/>
    <w:rsid w:val="007A411A"/>
    <w:rsid w:val="007C5699"/>
    <w:rsid w:val="0081474C"/>
    <w:rsid w:val="00835269"/>
    <w:rsid w:val="008E294B"/>
    <w:rsid w:val="009347A4"/>
    <w:rsid w:val="0093695F"/>
    <w:rsid w:val="00950D0E"/>
    <w:rsid w:val="0097276F"/>
    <w:rsid w:val="00997EE9"/>
    <w:rsid w:val="009D22DC"/>
    <w:rsid w:val="009E077A"/>
    <w:rsid w:val="00A11DFA"/>
    <w:rsid w:val="00A27E77"/>
    <w:rsid w:val="00AC049A"/>
    <w:rsid w:val="00C64296"/>
    <w:rsid w:val="00D41C85"/>
    <w:rsid w:val="00D60ADB"/>
    <w:rsid w:val="00D87007"/>
    <w:rsid w:val="00E01461"/>
    <w:rsid w:val="00E123D6"/>
    <w:rsid w:val="00E76958"/>
    <w:rsid w:val="00E82197"/>
    <w:rsid w:val="00F7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53C2839-DAB9-4018-91CF-74E9062D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DFA"/>
  </w:style>
  <w:style w:type="paragraph" w:styleId="1">
    <w:name w:val="heading 1"/>
    <w:basedOn w:val="a"/>
    <w:next w:val="a"/>
    <w:link w:val="10"/>
    <w:qFormat/>
    <w:rsid w:val="00532D6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532D6C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532D6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532D6C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532D6C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532D6C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532D6C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32D6C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532D6C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D6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532D6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532D6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532D6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532D6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532D6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532D6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32D6C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532D6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semiHidden/>
    <w:unhideWhenUsed/>
    <w:rsid w:val="00532D6C"/>
  </w:style>
  <w:style w:type="paragraph" w:styleId="a3">
    <w:name w:val="Body Text Indent"/>
    <w:aliases w:val=" Char, Char Char Char Char,Char Char Char Char"/>
    <w:basedOn w:val="a"/>
    <w:link w:val="a4"/>
    <w:rsid w:val="00532D6C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32D6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532D6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532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532D6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532D6C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532D6C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532D6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532D6C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532D6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532D6C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532D6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532D6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532D6C"/>
    <w:rPr>
      <w:rFonts w:ascii="Tahoma" w:eastAsia="Times New Roman" w:hAnsi="Tahoma" w:cs="Times New Roman"/>
      <w:sz w:val="16"/>
      <w:szCs w:val="16"/>
    </w:rPr>
  </w:style>
  <w:style w:type="character" w:styleId="a9">
    <w:name w:val="Hyperlink"/>
    <w:rsid w:val="00532D6C"/>
    <w:rPr>
      <w:color w:val="0000FF"/>
      <w:u w:val="single"/>
    </w:rPr>
  </w:style>
  <w:style w:type="character" w:customStyle="1" w:styleId="CharChar1">
    <w:name w:val="Char Char1"/>
    <w:locked/>
    <w:rsid w:val="00532D6C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532D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532D6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532D6C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532D6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532D6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532D6C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532D6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532D6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532D6C"/>
  </w:style>
  <w:style w:type="paragraph" w:styleId="af2">
    <w:name w:val="footnote text"/>
    <w:basedOn w:val="a"/>
    <w:link w:val="af3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532D6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532D6C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532D6C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532D6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532D6C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53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532D6C"/>
    <w:rPr>
      <w:b/>
      <w:bCs/>
    </w:rPr>
  </w:style>
  <w:style w:type="character" w:styleId="af6">
    <w:name w:val="footnote reference"/>
    <w:semiHidden/>
    <w:rsid w:val="00532D6C"/>
    <w:rPr>
      <w:vertAlign w:val="superscript"/>
    </w:rPr>
  </w:style>
  <w:style w:type="character" w:customStyle="1" w:styleId="CharChar22">
    <w:name w:val="Char Char22"/>
    <w:rsid w:val="00532D6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32D6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32D6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32D6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32D6C"/>
    <w:rPr>
      <w:rFonts w:ascii="Arial Armenian" w:hAnsi="Arial Armenian"/>
      <w:lang w:val="en-US"/>
    </w:rPr>
  </w:style>
  <w:style w:type="character" w:styleId="af7">
    <w:name w:val="annotation reference"/>
    <w:semiHidden/>
    <w:rsid w:val="00532D6C"/>
    <w:rPr>
      <w:sz w:val="16"/>
      <w:szCs w:val="16"/>
    </w:rPr>
  </w:style>
  <w:style w:type="paragraph" w:styleId="af8">
    <w:name w:val="annotation text"/>
    <w:basedOn w:val="a"/>
    <w:link w:val="af9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532D6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532D6C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532D6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532D6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532D6C"/>
    <w:rPr>
      <w:vertAlign w:val="superscript"/>
    </w:rPr>
  </w:style>
  <w:style w:type="paragraph" w:styleId="aff">
    <w:name w:val="Document Map"/>
    <w:basedOn w:val="a"/>
    <w:link w:val="aff0"/>
    <w:semiHidden/>
    <w:rsid w:val="00532D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532D6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532D6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532D6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32D6C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532D6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CharChar25">
    <w:name w:val="Char Char25"/>
    <w:rsid w:val="00532D6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2D6C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2D6C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532D6C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532D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532D6C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532D6C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532D6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532D6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2D6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532D6C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532D6C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532D6C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aff7">
    <w:name w:val="Emphasis"/>
    <w:qFormat/>
    <w:rsid w:val="00532D6C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532D6C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532D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32D6C"/>
    <w:rPr>
      <w:rFonts w:ascii="Courier New" w:eastAsia="Times New Roman" w:hAnsi="Courier New" w:cs="Times New Roman"/>
      <w:sz w:val="20"/>
      <w:szCs w:val="20"/>
    </w:rPr>
  </w:style>
  <w:style w:type="character" w:customStyle="1" w:styleId="y2iqfc">
    <w:name w:val="y2iqfc"/>
    <w:rsid w:val="0053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2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Standard_%26_Poor%E2%80%99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%E2%80%9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038E8-7CC9-4C7A-BC99-C8D49443E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65</Pages>
  <Words>19862</Words>
  <Characters>113220</Characters>
  <Application>Microsoft Office Word</Application>
  <DocSecurity>0</DocSecurity>
  <Lines>943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Chatinyan</dc:creator>
  <cp:keywords/>
  <dc:description/>
  <cp:lastModifiedBy>Пользователь Windows</cp:lastModifiedBy>
  <cp:revision>22</cp:revision>
  <dcterms:created xsi:type="dcterms:W3CDTF">2022-08-29T13:35:00Z</dcterms:created>
  <dcterms:modified xsi:type="dcterms:W3CDTF">2024-12-06T07:13:00Z</dcterms:modified>
</cp:coreProperties>
</file>